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EF1B49D" w14:textId="77777777" w:rsidR="0013620F" w:rsidRPr="00CE2760" w:rsidRDefault="0013620F" w:rsidP="0013620F">
      <w:pPr>
        <w:pStyle w:val="Titre10"/>
        <w:shd w:val="clear" w:color="auto" w:fill="000080"/>
        <w:rPr>
          <w:rFonts w:ascii="Verdana" w:hAnsi="Verdana"/>
          <w:color w:val="FFFFFF"/>
          <w:sz w:val="6"/>
          <w:szCs w:val="6"/>
        </w:rPr>
      </w:pPr>
    </w:p>
    <w:p w14:paraId="29AAD044" w14:textId="77777777" w:rsidR="0013620F" w:rsidRPr="00CE2760" w:rsidRDefault="0013620F" w:rsidP="00F45F5F">
      <w:pPr>
        <w:pStyle w:val="Titre10"/>
        <w:shd w:val="clear" w:color="auto" w:fill="000080"/>
        <w:spacing w:before="0" w:after="0"/>
        <w:rPr>
          <w:rFonts w:ascii="Verdana" w:hAnsi="Verdana"/>
          <w:color w:val="FFFFFF"/>
          <w:u w:val="single"/>
        </w:rPr>
      </w:pPr>
      <w:r w:rsidRPr="18AEAA3E">
        <w:rPr>
          <w:rFonts w:ascii="Verdana" w:hAnsi="Verdana"/>
          <w:color w:val="FFFFFF" w:themeColor="background1"/>
          <w:u w:val="single"/>
        </w:rPr>
        <w:t>cADRE DE REPONSE</w:t>
      </w:r>
      <w:r w:rsidR="007108ED" w:rsidRPr="18AEAA3E">
        <w:rPr>
          <w:rFonts w:ascii="Verdana" w:hAnsi="Verdana"/>
          <w:color w:val="FFFFFF" w:themeColor="background1"/>
          <w:u w:val="single"/>
        </w:rPr>
        <w:t xml:space="preserve"> </w:t>
      </w:r>
    </w:p>
    <w:p w14:paraId="19048364" w14:textId="7209D59E" w:rsidR="008B3D80" w:rsidRPr="00CE2760" w:rsidRDefault="008B3D80" w:rsidP="008B3D80">
      <w:pPr>
        <w:pStyle w:val="Titre10"/>
        <w:shd w:val="clear" w:color="auto" w:fill="000080"/>
        <w:rPr>
          <w:rFonts w:ascii="Verdana" w:hAnsi="Verdana"/>
          <w:color w:val="FFFFFF"/>
        </w:rPr>
      </w:pPr>
      <w:r w:rsidRPr="18AEAA3E">
        <w:rPr>
          <w:rFonts w:ascii="Verdana" w:hAnsi="Verdana"/>
          <w:color w:val="FFFFFF" w:themeColor="background1"/>
        </w:rPr>
        <w:t>PROPOSITION RELATIVE AUX LOCAUX PROPOSES ET AUX MESURES ENVIRONNEMENTALES MISES EN ŒUVRE POUR L’EXECUTION DU MARCHE</w:t>
      </w:r>
    </w:p>
    <w:p w14:paraId="5D316021" w14:textId="77777777" w:rsidR="00F443C8" w:rsidRPr="00CE2760" w:rsidRDefault="00F443C8" w:rsidP="00F443C8">
      <w:pPr>
        <w:pStyle w:val="Titre10"/>
        <w:shd w:val="clear" w:color="auto" w:fill="000080"/>
        <w:spacing w:before="0" w:after="0"/>
        <w:rPr>
          <w:rFonts w:ascii="Verdana" w:hAnsi="Verdana"/>
          <w:color w:val="FFFFFF"/>
        </w:rPr>
      </w:pPr>
    </w:p>
    <w:p w14:paraId="4A41B2CC" w14:textId="3ED060E4" w:rsidR="00F105F6" w:rsidRPr="00CE2760" w:rsidRDefault="00E80B87" w:rsidP="00F105F6">
      <w:pPr>
        <w:pStyle w:val="Titre10"/>
        <w:shd w:val="clear" w:color="auto" w:fill="000080"/>
        <w:spacing w:before="0" w:after="0"/>
        <w:rPr>
          <w:rFonts w:ascii="Verdana" w:hAnsi="Verdana"/>
          <w:color w:val="FFFFFF"/>
        </w:rPr>
      </w:pPr>
      <w:proofErr w:type="gramStart"/>
      <w:r w:rsidRPr="18AEAA3E">
        <w:rPr>
          <w:rFonts w:ascii="Verdana" w:hAnsi="Verdana"/>
          <w:color w:val="FFFFFF" w:themeColor="background1"/>
        </w:rPr>
        <w:t>prestation  «</w:t>
      </w:r>
      <w:proofErr w:type="gramEnd"/>
      <w:r w:rsidRPr="18AEAA3E">
        <w:rPr>
          <w:rFonts w:ascii="Verdana" w:hAnsi="Verdana"/>
          <w:color w:val="FFFFFF" w:themeColor="background1"/>
        </w:rPr>
        <w:t xml:space="preserve"> </w:t>
      </w:r>
      <w:r w:rsidR="0013185C" w:rsidRPr="18AEAA3E">
        <w:rPr>
          <w:rFonts w:ascii="Verdana" w:hAnsi="Verdana"/>
          <w:color w:val="FFFFFF" w:themeColor="background1"/>
        </w:rPr>
        <w:t>Atelier</w:t>
      </w:r>
      <w:r w:rsidR="00080A65">
        <w:rPr>
          <w:rFonts w:ascii="Verdana" w:hAnsi="Verdana"/>
          <w:color w:val="FFFFFF" w:themeColor="background1"/>
        </w:rPr>
        <w:t>S</w:t>
      </w:r>
      <w:r w:rsidR="0013185C" w:rsidRPr="18AEAA3E">
        <w:rPr>
          <w:rFonts w:ascii="Verdana" w:hAnsi="Verdana"/>
          <w:color w:val="FFFFFF" w:themeColor="background1"/>
        </w:rPr>
        <w:t xml:space="preserve"> conseil</w:t>
      </w:r>
      <w:r w:rsidR="00A208B4" w:rsidRPr="18AEAA3E">
        <w:rPr>
          <w:rFonts w:ascii="Verdana" w:hAnsi="Verdana"/>
          <w:color w:val="FFFFFF" w:themeColor="background1"/>
        </w:rPr>
        <w:t xml:space="preserve"> </w:t>
      </w:r>
      <w:r w:rsidR="00F105F6" w:rsidRPr="18AEAA3E">
        <w:rPr>
          <w:rFonts w:ascii="Verdana" w:hAnsi="Verdana"/>
          <w:color w:val="FFFFFF" w:themeColor="background1"/>
        </w:rPr>
        <w:t>»</w:t>
      </w:r>
    </w:p>
    <w:p w14:paraId="557509A9" w14:textId="64F8866E" w:rsidR="00F105F6" w:rsidRPr="00CE2760" w:rsidRDefault="00F105F6" w:rsidP="18AEAA3E">
      <w:pPr>
        <w:pStyle w:val="Titre10"/>
        <w:shd w:val="clear" w:color="auto" w:fill="000080"/>
        <w:spacing w:before="0" w:after="0"/>
        <w:rPr>
          <w:rFonts w:ascii="Verdana" w:hAnsi="Verdana"/>
          <w:caps w:val="0"/>
          <w:sz w:val="20"/>
          <w:szCs w:val="20"/>
        </w:rPr>
      </w:pPr>
      <w:r w:rsidRPr="18AEAA3E">
        <w:rPr>
          <w:rFonts w:ascii="Verdana" w:hAnsi="Verdana"/>
          <w:color w:val="FFFFFF" w:themeColor="background1"/>
        </w:rPr>
        <w:t xml:space="preserve">Marchés de services d’insertion professionnelle auprès des </w:t>
      </w:r>
      <w:r w:rsidR="002575F7">
        <w:rPr>
          <w:rFonts w:ascii="Verdana" w:hAnsi="Verdana"/>
          <w:color w:val="FFFFFF" w:themeColor="background1"/>
        </w:rPr>
        <w:t xml:space="preserve">DEMANDEURS </w:t>
      </w:r>
      <w:r w:rsidRPr="18AEAA3E">
        <w:rPr>
          <w:rFonts w:ascii="Verdana" w:hAnsi="Verdana"/>
          <w:color w:val="FFFFFF" w:themeColor="background1"/>
        </w:rPr>
        <w:t xml:space="preserve">d’emploi de la région </w:t>
      </w:r>
      <w:r w:rsidR="0073303E">
        <w:rPr>
          <w:rFonts w:ascii="Verdana" w:hAnsi="Verdana"/>
          <w:color w:val="FFFFFF" w:themeColor="background1"/>
        </w:rPr>
        <w:t>guadeloupe et iles du nord</w:t>
      </w:r>
    </w:p>
    <w:p w14:paraId="0600722A" w14:textId="77777777" w:rsidR="00F105F6" w:rsidRPr="00CE2760" w:rsidRDefault="00A208B4" w:rsidP="18AEAA3E">
      <w:pPr>
        <w:pStyle w:val="Titre10"/>
        <w:shd w:val="clear" w:color="auto" w:fill="000080"/>
        <w:rPr>
          <w:rFonts w:ascii="Verdana" w:hAnsi="Verdana" w:cs="Arial"/>
          <w:b w:val="0"/>
          <w:caps w:val="0"/>
          <w:sz w:val="22"/>
          <w:szCs w:val="22"/>
        </w:rPr>
      </w:pPr>
      <w:r w:rsidRPr="18AEAA3E">
        <w:rPr>
          <w:rFonts w:ascii="Verdana" w:hAnsi="Verdana" w:cs="Arial"/>
          <w:b w:val="0"/>
          <w:caps w:val="0"/>
          <w:sz w:val="22"/>
          <w:szCs w:val="22"/>
        </w:rPr>
        <w:t>Procédure prévue à l’article R. 2123-1 3°) du code de la commande publique</w:t>
      </w:r>
    </w:p>
    <w:p w14:paraId="5A285999" w14:textId="77777777" w:rsidR="0013620F" w:rsidRPr="00CE2760" w:rsidRDefault="0013620F" w:rsidP="0013620F">
      <w:pPr>
        <w:pStyle w:val="Titre10"/>
        <w:shd w:val="clear" w:color="auto" w:fill="000080"/>
        <w:spacing w:before="0" w:after="0"/>
        <w:rPr>
          <w:rFonts w:ascii="Verdana" w:hAnsi="Verdana"/>
          <w:color w:val="FFFFFF"/>
          <w:sz w:val="10"/>
          <w:szCs w:val="10"/>
        </w:rPr>
      </w:pPr>
    </w:p>
    <w:p w14:paraId="59022017" w14:textId="77777777" w:rsidR="0013620F" w:rsidRPr="00CE2760" w:rsidRDefault="0013620F" w:rsidP="00727319">
      <w:pPr>
        <w:rPr>
          <w:rFonts w:ascii="Verdana" w:hAnsi="Verdana" w:cs="Arial"/>
        </w:rPr>
      </w:pPr>
    </w:p>
    <w:p w14:paraId="41960692" w14:textId="77777777" w:rsidR="001B5FE4" w:rsidRPr="00CE2760" w:rsidRDefault="001B5FE4" w:rsidP="00B306BA">
      <w:pPr>
        <w:jc w:val="both"/>
        <w:rPr>
          <w:rFonts w:ascii="Verdana" w:hAnsi="Verdana" w:cs="Arial"/>
          <w:b/>
        </w:rPr>
      </w:pPr>
    </w:p>
    <w:p w14:paraId="3386DE50" w14:textId="1404198C" w:rsidR="009771B2" w:rsidRPr="00CE2760" w:rsidRDefault="00B306BA" w:rsidP="00B306BA">
      <w:pPr>
        <w:jc w:val="both"/>
        <w:rPr>
          <w:rFonts w:ascii="Verdana" w:hAnsi="Verdana" w:cs="Arial"/>
          <w:b/>
        </w:rPr>
      </w:pPr>
      <w:r w:rsidRPr="00CE2760">
        <w:rPr>
          <w:rFonts w:ascii="Verdana" w:hAnsi="Verdana" w:cs="Arial"/>
          <w:b/>
        </w:rPr>
        <w:t xml:space="preserve">Le présent </w:t>
      </w:r>
      <w:r w:rsidR="00E65C75" w:rsidRPr="00CE2760">
        <w:rPr>
          <w:rFonts w:ascii="Verdana" w:hAnsi="Verdana" w:cs="Arial"/>
          <w:b/>
        </w:rPr>
        <w:t>C</w:t>
      </w:r>
      <w:r w:rsidRPr="00CE2760">
        <w:rPr>
          <w:rFonts w:ascii="Verdana" w:hAnsi="Verdana" w:cs="Arial"/>
          <w:b/>
        </w:rPr>
        <w:t xml:space="preserve">adre de réponse complété par le candidat </w:t>
      </w:r>
      <w:r w:rsidR="00DB4937" w:rsidRPr="00CE2760">
        <w:rPr>
          <w:rFonts w:ascii="Verdana" w:hAnsi="Verdana" w:cs="Arial"/>
          <w:b/>
        </w:rPr>
        <w:t>constitue</w:t>
      </w:r>
      <w:r w:rsidR="001E0557" w:rsidRPr="00CE2760">
        <w:rPr>
          <w:rFonts w:ascii="Verdana" w:hAnsi="Verdana" w:cs="Arial"/>
          <w:b/>
        </w:rPr>
        <w:t xml:space="preserve"> </w:t>
      </w:r>
      <w:r w:rsidR="00534BD2" w:rsidRPr="00CE2760">
        <w:rPr>
          <w:rFonts w:ascii="Verdana" w:hAnsi="Verdana" w:cs="Arial"/>
          <w:b/>
        </w:rPr>
        <w:t>sa</w:t>
      </w:r>
      <w:r w:rsidRPr="00CE2760">
        <w:rPr>
          <w:rFonts w:ascii="Verdana" w:hAnsi="Verdana" w:cs="Arial"/>
          <w:b/>
        </w:rPr>
        <w:t xml:space="preserve"> </w:t>
      </w:r>
      <w:r w:rsidR="00836E65" w:rsidRPr="00CE2760">
        <w:rPr>
          <w:rFonts w:ascii="Verdana" w:hAnsi="Verdana" w:cs="Arial"/>
          <w:b/>
        </w:rPr>
        <w:t xml:space="preserve">Proposition </w:t>
      </w:r>
      <w:r w:rsidR="00A61FC5" w:rsidRPr="00CE2760">
        <w:rPr>
          <w:rFonts w:ascii="Verdana" w:hAnsi="Verdana" w:cs="Arial"/>
          <w:b/>
        </w:rPr>
        <w:t>relative aux locaux</w:t>
      </w:r>
      <w:r w:rsidR="00555C33">
        <w:rPr>
          <w:rFonts w:ascii="Verdana" w:hAnsi="Verdana" w:cs="Arial"/>
          <w:b/>
        </w:rPr>
        <w:t xml:space="preserve"> et aux mesures environnementales</w:t>
      </w:r>
      <w:r w:rsidR="009771B2" w:rsidRPr="00CE2760">
        <w:rPr>
          <w:rFonts w:ascii="Verdana" w:hAnsi="Verdana" w:cs="Arial"/>
          <w:b/>
        </w:rPr>
        <w:t>.</w:t>
      </w:r>
      <w:r w:rsidR="001E0557" w:rsidRPr="00CE2760">
        <w:rPr>
          <w:rFonts w:ascii="Verdana" w:hAnsi="Verdana" w:cs="Arial"/>
          <w:b/>
        </w:rPr>
        <w:t xml:space="preserve"> </w:t>
      </w:r>
    </w:p>
    <w:p w14:paraId="580B83A5" w14:textId="77777777" w:rsidR="009771B2" w:rsidRPr="00CE2760" w:rsidRDefault="009771B2" w:rsidP="00B306BA">
      <w:pPr>
        <w:jc w:val="both"/>
        <w:rPr>
          <w:rFonts w:ascii="Verdana" w:hAnsi="Verdana" w:cs="Arial"/>
          <w:b/>
        </w:rPr>
      </w:pPr>
    </w:p>
    <w:p w14:paraId="4CC62FF3" w14:textId="77777777" w:rsidR="00B306BA" w:rsidRPr="00CE2760" w:rsidRDefault="00B306BA" w:rsidP="00B306BA">
      <w:pPr>
        <w:jc w:val="both"/>
        <w:rPr>
          <w:rFonts w:ascii="Verdana" w:hAnsi="Verdana" w:cs="Arial"/>
          <w:b/>
        </w:rPr>
      </w:pPr>
      <w:r w:rsidRPr="00CE2760">
        <w:rPr>
          <w:rFonts w:ascii="Verdana" w:hAnsi="Verdana" w:cs="Arial"/>
          <w:b/>
        </w:rPr>
        <w:t xml:space="preserve">Ce </w:t>
      </w:r>
      <w:r w:rsidR="00E65C75" w:rsidRPr="00CE2760">
        <w:rPr>
          <w:rFonts w:ascii="Verdana" w:hAnsi="Verdana" w:cs="Arial"/>
          <w:b/>
        </w:rPr>
        <w:t>C</w:t>
      </w:r>
      <w:r w:rsidRPr="00CE2760">
        <w:rPr>
          <w:rFonts w:ascii="Verdana" w:hAnsi="Verdana" w:cs="Arial"/>
          <w:b/>
        </w:rPr>
        <w:t xml:space="preserve">adre est exhaustif : toutes les </w:t>
      </w:r>
      <w:r w:rsidR="00E65C75" w:rsidRPr="00CE2760">
        <w:rPr>
          <w:rFonts w:ascii="Verdana" w:hAnsi="Verdana" w:cs="Arial"/>
          <w:b/>
        </w:rPr>
        <w:t xml:space="preserve">fiches et </w:t>
      </w:r>
      <w:r w:rsidRPr="00CE2760">
        <w:rPr>
          <w:rFonts w:ascii="Verdana" w:hAnsi="Verdana" w:cs="Arial"/>
          <w:b/>
        </w:rPr>
        <w:t>rubriques doivent être renseignées par le candidat qui n’a pas à produire d’autres informations que ce</w:t>
      </w:r>
      <w:r w:rsidR="00A0558B" w:rsidRPr="00CE2760">
        <w:rPr>
          <w:rFonts w:ascii="Verdana" w:hAnsi="Verdana" w:cs="Arial"/>
          <w:b/>
        </w:rPr>
        <w:t xml:space="preserve">lles </w:t>
      </w:r>
      <w:r w:rsidRPr="00CE2760">
        <w:rPr>
          <w:rFonts w:ascii="Verdana" w:hAnsi="Verdana" w:cs="Arial"/>
          <w:b/>
        </w:rPr>
        <w:t>étant expressément sollicité</w:t>
      </w:r>
      <w:r w:rsidR="00A0558B" w:rsidRPr="00CE2760">
        <w:rPr>
          <w:rFonts w:ascii="Verdana" w:hAnsi="Verdana" w:cs="Arial"/>
          <w:b/>
        </w:rPr>
        <w:t>e</w:t>
      </w:r>
      <w:r w:rsidRPr="00CE2760">
        <w:rPr>
          <w:rFonts w:ascii="Verdana" w:hAnsi="Verdana" w:cs="Arial"/>
          <w:b/>
        </w:rPr>
        <w:t>s dans le</w:t>
      </w:r>
      <w:r w:rsidR="004D3E17" w:rsidRPr="00CE2760">
        <w:rPr>
          <w:rFonts w:ascii="Verdana" w:hAnsi="Verdana" w:cs="Arial"/>
          <w:b/>
        </w:rPr>
        <w:t xml:space="preserve"> présent</w:t>
      </w:r>
      <w:r w:rsidRPr="00CE2760">
        <w:rPr>
          <w:rFonts w:ascii="Verdana" w:hAnsi="Verdana" w:cs="Arial"/>
          <w:b/>
        </w:rPr>
        <w:t xml:space="preserve"> </w:t>
      </w:r>
      <w:r w:rsidR="00D9548D" w:rsidRPr="00CE2760">
        <w:rPr>
          <w:rFonts w:ascii="Verdana" w:hAnsi="Verdana" w:cs="Arial"/>
          <w:b/>
        </w:rPr>
        <w:t>C</w:t>
      </w:r>
      <w:r w:rsidRPr="00CE2760">
        <w:rPr>
          <w:rFonts w:ascii="Verdana" w:hAnsi="Verdana" w:cs="Arial"/>
          <w:b/>
        </w:rPr>
        <w:t>adre de</w:t>
      </w:r>
      <w:r w:rsidR="00106A04" w:rsidRPr="00CE2760">
        <w:rPr>
          <w:rFonts w:ascii="Verdana" w:hAnsi="Verdana" w:cs="Arial"/>
          <w:b/>
        </w:rPr>
        <w:t xml:space="preserve"> réponse.</w:t>
      </w:r>
    </w:p>
    <w:p w14:paraId="6A2A6367" w14:textId="77777777" w:rsidR="00F443C8" w:rsidRPr="00CE2760" w:rsidRDefault="00F443C8" w:rsidP="00B306BA">
      <w:pPr>
        <w:jc w:val="both"/>
        <w:rPr>
          <w:rFonts w:ascii="Verdana" w:hAnsi="Verdana" w:cs="Arial"/>
          <w:b/>
        </w:rPr>
      </w:pPr>
    </w:p>
    <w:p w14:paraId="7734565C" w14:textId="7E5505E8" w:rsidR="00B8123B" w:rsidRDefault="00B8123B" w:rsidP="00B8123B">
      <w:pPr>
        <w:jc w:val="both"/>
        <w:rPr>
          <w:rFonts w:ascii="Verdana" w:hAnsi="Verdana" w:cs="Arial"/>
          <w:b/>
        </w:rPr>
      </w:pPr>
      <w:r w:rsidRPr="00CE2760">
        <w:rPr>
          <w:rFonts w:ascii="Verdana" w:hAnsi="Verdana" w:cs="Arial"/>
          <w:b/>
        </w:rPr>
        <w:t xml:space="preserve">Le candidat produit une Proposition pour </w:t>
      </w:r>
      <w:r w:rsidRPr="00CE2760">
        <w:rPr>
          <w:rFonts w:ascii="Verdana" w:hAnsi="Verdana" w:cs="Arial"/>
          <w:b/>
          <w:u w:val="single"/>
        </w:rPr>
        <w:t>chacun des lots</w:t>
      </w:r>
      <w:r w:rsidRPr="00CE2760">
        <w:rPr>
          <w:rFonts w:ascii="Verdana" w:hAnsi="Verdana" w:cs="Arial"/>
          <w:b/>
        </w:rPr>
        <w:t xml:space="preserve"> auquel il candidate se rapportant à la prestation « </w:t>
      </w:r>
      <w:r w:rsidR="00092F75" w:rsidRPr="00CE2760">
        <w:rPr>
          <w:rFonts w:ascii="Verdana" w:hAnsi="Verdana" w:cs="Arial"/>
          <w:b/>
        </w:rPr>
        <w:t>Atelier Conseil</w:t>
      </w:r>
      <w:r w:rsidR="00A208B4" w:rsidRPr="00CE2760">
        <w:rPr>
          <w:rFonts w:ascii="Verdana" w:hAnsi="Verdana" w:cs="Arial"/>
          <w:b/>
        </w:rPr>
        <w:t> </w:t>
      </w:r>
      <w:r w:rsidRPr="00CE2760">
        <w:rPr>
          <w:rFonts w:ascii="Verdana" w:hAnsi="Verdana" w:cs="Arial"/>
          <w:b/>
        </w:rPr>
        <w:t>».</w:t>
      </w:r>
    </w:p>
    <w:p w14:paraId="7E54D9AC" w14:textId="77777777" w:rsidR="003F7D11" w:rsidRDefault="003F7D11" w:rsidP="00B8123B">
      <w:pPr>
        <w:jc w:val="both"/>
        <w:rPr>
          <w:rFonts w:ascii="Verdana" w:hAnsi="Verdana" w:cs="Arial"/>
          <w:b/>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2F2F2"/>
        <w:tblLook w:val="04A0" w:firstRow="1" w:lastRow="0" w:firstColumn="1" w:lastColumn="0" w:noHBand="0" w:noVBand="1"/>
      </w:tblPr>
      <w:tblGrid>
        <w:gridCol w:w="10173"/>
      </w:tblGrid>
      <w:tr w:rsidR="003F7D11" w14:paraId="4AD32A8B" w14:textId="77777777" w:rsidTr="00DB36E3">
        <w:tc>
          <w:tcPr>
            <w:tcW w:w="10173" w:type="dxa"/>
            <w:shd w:val="clear" w:color="auto" w:fill="F2F2F2"/>
          </w:tcPr>
          <w:p w14:paraId="075AE49C" w14:textId="77777777" w:rsidR="003F7D11" w:rsidRPr="00361636" w:rsidRDefault="003F7D11" w:rsidP="00DB36E3">
            <w:pPr>
              <w:tabs>
                <w:tab w:val="left" w:pos="-142"/>
                <w:tab w:val="left" w:pos="4111"/>
              </w:tabs>
              <w:spacing w:before="120"/>
              <w:jc w:val="center"/>
              <w:rPr>
                <w:rFonts w:ascii="Arial" w:hAnsi="Arial" w:cs="Arial"/>
                <w:b/>
                <w:color w:val="002060"/>
                <w:sz w:val="22"/>
                <w:szCs w:val="22"/>
              </w:rPr>
            </w:pPr>
            <w:r w:rsidRPr="00361636">
              <w:rPr>
                <w:rFonts w:ascii="Arial" w:hAnsi="Arial" w:cs="Arial"/>
                <w:b/>
                <w:color w:val="002060"/>
                <w:sz w:val="22"/>
                <w:szCs w:val="22"/>
              </w:rPr>
              <w:t>CONSIGNES À RESPECTER PAR LE CANDIDAT :</w:t>
            </w:r>
          </w:p>
          <w:p w14:paraId="4500E11B" w14:textId="77777777" w:rsidR="003F7D11" w:rsidRPr="00361636" w:rsidRDefault="003F7D11" w:rsidP="00DB36E3">
            <w:pPr>
              <w:tabs>
                <w:tab w:val="left" w:pos="-142"/>
                <w:tab w:val="left" w:pos="4111"/>
              </w:tabs>
              <w:jc w:val="both"/>
              <w:rPr>
                <w:rFonts w:ascii="Arial" w:hAnsi="Arial" w:cs="Arial"/>
                <w:b/>
                <w:color w:val="002060"/>
              </w:rPr>
            </w:pPr>
          </w:p>
          <w:p w14:paraId="4DC897A2" w14:textId="77777777" w:rsidR="003F7D11" w:rsidRPr="00361636" w:rsidRDefault="003F7D11" w:rsidP="00DB36E3">
            <w:pPr>
              <w:tabs>
                <w:tab w:val="left" w:pos="-142"/>
                <w:tab w:val="left" w:pos="4111"/>
              </w:tabs>
              <w:jc w:val="both"/>
              <w:rPr>
                <w:rFonts w:ascii="Arial" w:hAnsi="Arial" w:cs="Arial"/>
                <w:b/>
                <w:color w:val="FF0000"/>
                <w:u w:val="single"/>
              </w:rPr>
            </w:pPr>
            <w:r w:rsidRPr="00361636">
              <w:rPr>
                <w:rFonts w:ascii="Arial" w:hAnsi="Arial" w:cs="Arial"/>
                <w:b/>
                <w:color w:val="002060"/>
              </w:rPr>
              <w:t>FORMAT DU DOCUMENT</w:t>
            </w:r>
            <w:r w:rsidRPr="00361636">
              <w:rPr>
                <w:rFonts w:ascii="Arial" w:hAnsi="Arial" w:cs="Arial"/>
                <w:bCs/>
                <w:color w:val="002060"/>
              </w:rPr>
              <w:t> </w:t>
            </w:r>
            <w:r w:rsidRPr="00361636">
              <w:rPr>
                <w:rFonts w:ascii="Arial" w:hAnsi="Arial" w:cs="Arial"/>
                <w:bCs/>
              </w:rPr>
              <w:t xml:space="preserve">: il est demandé </w:t>
            </w:r>
            <w:r w:rsidRPr="00AE00DC">
              <w:rPr>
                <w:rFonts w:ascii="Arial" w:hAnsi="Arial" w:cs="Arial"/>
                <w:bCs/>
              </w:rPr>
              <w:t xml:space="preserve">au candidat de </w:t>
            </w:r>
            <w:r w:rsidRPr="00AE00DC">
              <w:rPr>
                <w:rFonts w:ascii="Arial" w:hAnsi="Arial" w:cs="Arial"/>
                <w:b/>
                <w:u w:val="single"/>
              </w:rPr>
              <w:t>transmettre le document au format WORD</w:t>
            </w:r>
            <w:r w:rsidRPr="00AE00DC">
              <w:rPr>
                <w:rFonts w:ascii="Arial" w:hAnsi="Arial" w:cs="Arial"/>
                <w:bCs/>
              </w:rPr>
              <w:t xml:space="preserve"> de préférence. En complément, une copie PDF peut être transmise. </w:t>
            </w:r>
          </w:p>
          <w:p w14:paraId="0C2A0B0A" w14:textId="77777777" w:rsidR="003F7D11" w:rsidRPr="00361636" w:rsidRDefault="003F7D11" w:rsidP="00DB36E3">
            <w:pPr>
              <w:tabs>
                <w:tab w:val="left" w:pos="-142"/>
                <w:tab w:val="left" w:pos="4111"/>
              </w:tabs>
              <w:jc w:val="both"/>
              <w:rPr>
                <w:rFonts w:ascii="Arial" w:hAnsi="Arial" w:cs="Arial"/>
                <w:bCs/>
              </w:rPr>
            </w:pPr>
          </w:p>
          <w:p w14:paraId="43F636FB" w14:textId="77777777" w:rsidR="003F7D11" w:rsidRPr="00361636" w:rsidRDefault="003F7D11" w:rsidP="00DB36E3">
            <w:pPr>
              <w:tabs>
                <w:tab w:val="left" w:pos="-142"/>
                <w:tab w:val="left" w:pos="4111"/>
              </w:tabs>
              <w:jc w:val="both"/>
              <w:rPr>
                <w:rFonts w:ascii="Arial" w:hAnsi="Arial" w:cs="Arial"/>
                <w:bCs/>
              </w:rPr>
            </w:pPr>
            <w:r w:rsidRPr="00370B4B">
              <w:rPr>
                <w:rFonts w:ascii="Arial" w:hAnsi="Arial" w:cs="Arial"/>
                <w:b/>
                <w:color w:val="002060"/>
              </w:rPr>
              <w:t>ANNEXES</w:t>
            </w:r>
            <w:r w:rsidRPr="00370B4B">
              <w:rPr>
                <w:rFonts w:ascii="Arial" w:hAnsi="Arial" w:cs="Arial"/>
                <w:bCs/>
                <w:color w:val="002060"/>
              </w:rPr>
              <w:t> </w:t>
            </w:r>
            <w:r w:rsidRPr="00370B4B">
              <w:rPr>
                <w:rFonts w:ascii="Arial" w:hAnsi="Arial" w:cs="Arial"/>
                <w:bCs/>
              </w:rPr>
              <w:t xml:space="preserve">: il est demandé au candidat </w:t>
            </w:r>
            <w:r w:rsidRPr="00370B4B">
              <w:rPr>
                <w:rFonts w:ascii="Arial" w:hAnsi="Arial" w:cs="Arial"/>
                <w:b/>
                <w:u w:val="single"/>
              </w:rPr>
              <w:t>d’intégrer les Annexes éventuelles dans le présent document</w:t>
            </w:r>
            <w:r w:rsidRPr="00370B4B">
              <w:rPr>
                <w:rFonts w:ascii="Arial" w:hAnsi="Arial" w:cs="Arial"/>
                <w:bCs/>
              </w:rPr>
              <w:t xml:space="preserve"> (rubrique « Annexes »), et non dans un document séparé.</w:t>
            </w:r>
          </w:p>
          <w:p w14:paraId="57A80570" w14:textId="77777777" w:rsidR="003F7D11" w:rsidRPr="00361636" w:rsidRDefault="003F7D11" w:rsidP="00DB36E3">
            <w:pPr>
              <w:tabs>
                <w:tab w:val="left" w:pos="-142"/>
                <w:tab w:val="left" w:pos="4111"/>
              </w:tabs>
              <w:jc w:val="both"/>
              <w:rPr>
                <w:rFonts w:ascii="Arial" w:hAnsi="Arial" w:cs="Arial"/>
                <w:bCs/>
                <w:color w:val="002060"/>
              </w:rPr>
            </w:pPr>
          </w:p>
          <w:p w14:paraId="63E573C0" w14:textId="4F2205A7" w:rsidR="003F7D11" w:rsidRPr="00361636" w:rsidRDefault="003F7D11" w:rsidP="00DB36E3">
            <w:pPr>
              <w:tabs>
                <w:tab w:val="left" w:pos="-142"/>
                <w:tab w:val="left" w:pos="4111"/>
              </w:tabs>
              <w:jc w:val="both"/>
              <w:rPr>
                <w:rFonts w:ascii="Arial" w:hAnsi="Arial" w:cs="Arial"/>
                <w:bCs/>
              </w:rPr>
            </w:pPr>
            <w:r w:rsidRPr="00361636">
              <w:rPr>
                <w:rFonts w:ascii="Arial" w:hAnsi="Arial" w:cs="Arial"/>
                <w:b/>
                <w:color w:val="002060"/>
              </w:rPr>
              <w:t>NOM DU FICHIER</w:t>
            </w:r>
            <w:r w:rsidRPr="00361636">
              <w:rPr>
                <w:rFonts w:ascii="Arial" w:hAnsi="Arial" w:cs="Arial"/>
                <w:bCs/>
                <w:color w:val="002060"/>
              </w:rPr>
              <w:t> </w:t>
            </w:r>
            <w:r w:rsidRPr="00361636">
              <w:rPr>
                <w:rFonts w:ascii="Arial" w:hAnsi="Arial" w:cs="Arial"/>
                <w:bCs/>
              </w:rPr>
              <w:t>: il est demandé au can</w:t>
            </w:r>
            <w:r w:rsidRPr="00AE00DC">
              <w:rPr>
                <w:rFonts w:ascii="Arial" w:hAnsi="Arial" w:cs="Arial"/>
                <w:bCs/>
              </w:rPr>
              <w:t xml:space="preserve">didat de </w:t>
            </w:r>
            <w:r w:rsidRPr="00AE00DC">
              <w:rPr>
                <w:rFonts w:ascii="Arial" w:hAnsi="Arial" w:cs="Arial"/>
                <w:b/>
                <w:u w:val="single"/>
              </w:rPr>
              <w:t>renommer le fichier de la manière suivante</w:t>
            </w:r>
            <w:r w:rsidRPr="00AE00DC">
              <w:rPr>
                <w:rFonts w:ascii="Arial" w:hAnsi="Arial" w:cs="Arial"/>
                <w:bCs/>
              </w:rPr>
              <w:t> : « </w:t>
            </w:r>
            <w:r>
              <w:rPr>
                <w:rFonts w:ascii="Arial" w:hAnsi="Arial" w:cs="Arial"/>
                <w:bCs/>
              </w:rPr>
              <w:t>ATC</w:t>
            </w:r>
            <w:r w:rsidRPr="00AE00DC">
              <w:rPr>
                <w:rFonts w:ascii="Arial" w:hAnsi="Arial" w:cs="Arial"/>
                <w:bCs/>
              </w:rPr>
              <w:t xml:space="preserve">_NOM DU CANDIDAT_ </w:t>
            </w:r>
            <w:r>
              <w:rPr>
                <w:rFonts w:ascii="Arial" w:hAnsi="Arial" w:cs="Arial"/>
                <w:bCs/>
              </w:rPr>
              <w:t>PROPOSITION LOCAUX</w:t>
            </w:r>
            <w:r w:rsidRPr="00AE00DC">
              <w:rPr>
                <w:rFonts w:ascii="Arial" w:hAnsi="Arial" w:cs="Arial"/>
                <w:bCs/>
              </w:rPr>
              <w:t>_NUMERO DU (DES) LOTS AU(X)QUEL</w:t>
            </w:r>
            <w:r>
              <w:rPr>
                <w:rFonts w:ascii="Arial" w:hAnsi="Arial" w:cs="Arial"/>
                <w:bCs/>
              </w:rPr>
              <w:t>(S)</w:t>
            </w:r>
            <w:r w:rsidRPr="00AE00DC">
              <w:rPr>
                <w:rFonts w:ascii="Arial" w:hAnsi="Arial" w:cs="Arial"/>
                <w:bCs/>
              </w:rPr>
              <w:t xml:space="preserve"> IL EST CANDIDATE » (exemple « </w:t>
            </w:r>
            <w:r>
              <w:rPr>
                <w:rFonts w:ascii="Arial" w:hAnsi="Arial" w:cs="Arial"/>
                <w:bCs/>
              </w:rPr>
              <w:t>ATC</w:t>
            </w:r>
            <w:r w:rsidRPr="00AE00DC">
              <w:rPr>
                <w:rFonts w:ascii="Arial" w:hAnsi="Arial" w:cs="Arial"/>
                <w:bCs/>
              </w:rPr>
              <w:t>_SOCIETE XXX_</w:t>
            </w:r>
            <w:r>
              <w:rPr>
                <w:rFonts w:ascii="Arial" w:hAnsi="Arial" w:cs="Arial"/>
                <w:bCs/>
              </w:rPr>
              <w:t>PROPOSITION</w:t>
            </w:r>
            <w:r w:rsidRPr="00AE00DC">
              <w:rPr>
                <w:rFonts w:ascii="Arial" w:hAnsi="Arial" w:cs="Arial"/>
                <w:bCs/>
              </w:rPr>
              <w:t xml:space="preserve"> </w:t>
            </w:r>
            <w:r>
              <w:rPr>
                <w:rFonts w:ascii="Arial" w:hAnsi="Arial" w:cs="Arial"/>
                <w:bCs/>
              </w:rPr>
              <w:t>LOCAUX</w:t>
            </w:r>
            <w:r w:rsidRPr="00AE00DC">
              <w:rPr>
                <w:rFonts w:ascii="Arial" w:hAnsi="Arial" w:cs="Arial"/>
                <w:bCs/>
              </w:rPr>
              <w:t xml:space="preserve">_LOTS </w:t>
            </w:r>
            <w:r>
              <w:rPr>
                <w:rFonts w:ascii="Arial" w:hAnsi="Arial" w:cs="Arial"/>
                <w:bCs/>
              </w:rPr>
              <w:t xml:space="preserve">1 et </w:t>
            </w:r>
            <w:proofErr w:type="gramStart"/>
            <w:r>
              <w:rPr>
                <w:rFonts w:ascii="Arial" w:hAnsi="Arial" w:cs="Arial"/>
                <w:bCs/>
              </w:rPr>
              <w:t>2</w:t>
            </w:r>
            <w:r w:rsidRPr="00AE00DC">
              <w:rPr>
                <w:rFonts w:ascii="Arial" w:hAnsi="Arial" w:cs="Arial"/>
                <w:bCs/>
              </w:rPr>
              <w:t xml:space="preserve">  »</w:t>
            </w:r>
            <w:proofErr w:type="gramEnd"/>
            <w:r w:rsidRPr="00AE00DC">
              <w:rPr>
                <w:rFonts w:ascii="Arial" w:hAnsi="Arial" w:cs="Arial"/>
                <w:bCs/>
              </w:rPr>
              <w:t>).</w:t>
            </w:r>
          </w:p>
          <w:p w14:paraId="74967353" w14:textId="77777777" w:rsidR="003F7D11" w:rsidRPr="00361636" w:rsidRDefault="003F7D11" w:rsidP="00DB36E3">
            <w:pPr>
              <w:tabs>
                <w:tab w:val="left" w:pos="-142"/>
                <w:tab w:val="left" w:pos="4111"/>
              </w:tabs>
              <w:jc w:val="both"/>
              <w:rPr>
                <w:rFonts w:ascii="Arial" w:hAnsi="Arial" w:cs="Arial"/>
                <w:bCs/>
              </w:rPr>
            </w:pPr>
          </w:p>
        </w:tc>
      </w:tr>
    </w:tbl>
    <w:p w14:paraId="14BA2071" w14:textId="77777777" w:rsidR="003F7D11" w:rsidRPr="00CE2760" w:rsidRDefault="003F7D11" w:rsidP="00B8123B">
      <w:pPr>
        <w:jc w:val="both"/>
        <w:rPr>
          <w:rFonts w:ascii="Verdana" w:hAnsi="Verdana" w:cs="Arial"/>
          <w:b/>
        </w:rPr>
      </w:pPr>
    </w:p>
    <w:p w14:paraId="2DE1EF80" w14:textId="77777777" w:rsidR="00B8123B" w:rsidRPr="00CE2760" w:rsidRDefault="00B8123B" w:rsidP="00B306BA">
      <w:pPr>
        <w:jc w:val="both"/>
        <w:rPr>
          <w:rFonts w:ascii="Verdana" w:hAnsi="Verdana" w:cs="Arial"/>
          <w:b/>
        </w:rPr>
      </w:pPr>
    </w:p>
    <w:p w14:paraId="4FADC084" w14:textId="77777777" w:rsidR="0013620F" w:rsidRPr="00CE2760" w:rsidRDefault="0013620F" w:rsidP="00BD788F">
      <w:pPr>
        <w:rPr>
          <w:rFonts w:ascii="Verdana" w:hAnsi="Verdana" w:cs="Arial"/>
          <w:b/>
          <w:bCs/>
        </w:rPr>
      </w:pPr>
    </w:p>
    <w:tbl>
      <w:tblPr>
        <w:tblW w:w="0" w:type="auto"/>
        <w:tblInd w:w="71" w:type="dxa"/>
        <w:shd w:val="solid" w:color="000080" w:fill="auto"/>
        <w:tblLayout w:type="fixed"/>
        <w:tblCellMar>
          <w:left w:w="71" w:type="dxa"/>
          <w:right w:w="71" w:type="dxa"/>
        </w:tblCellMar>
        <w:tblLook w:val="0000" w:firstRow="0" w:lastRow="0" w:firstColumn="0" w:lastColumn="0" w:noHBand="0" w:noVBand="0"/>
      </w:tblPr>
      <w:tblGrid>
        <w:gridCol w:w="9072"/>
        <w:gridCol w:w="851"/>
      </w:tblGrid>
      <w:tr w:rsidR="00BD788F" w:rsidRPr="00CE2760" w14:paraId="77EB53B5" w14:textId="77777777">
        <w:trPr>
          <w:trHeight w:val="364"/>
        </w:trPr>
        <w:tc>
          <w:tcPr>
            <w:tcW w:w="9072" w:type="dxa"/>
            <w:shd w:val="solid" w:color="000080" w:fill="auto"/>
            <w:vAlign w:val="center"/>
          </w:tcPr>
          <w:p w14:paraId="57BF5893" w14:textId="77777777" w:rsidR="00BD788F" w:rsidRPr="00CE2760" w:rsidRDefault="00BD788F" w:rsidP="007168B6">
            <w:pPr>
              <w:tabs>
                <w:tab w:val="left" w:pos="-142"/>
                <w:tab w:val="left" w:pos="4111"/>
              </w:tabs>
              <w:jc w:val="both"/>
              <w:rPr>
                <w:rFonts w:ascii="Verdana" w:hAnsi="Verdana" w:cs="Arial"/>
                <w:b/>
                <w:bCs/>
                <w:color w:val="FFFFFF"/>
              </w:rPr>
            </w:pPr>
            <w:r w:rsidRPr="00CE2760">
              <w:rPr>
                <w:rFonts w:ascii="Verdana" w:hAnsi="Verdana" w:cs="Arial"/>
                <w:b/>
                <w:bCs/>
              </w:rPr>
              <w:br w:type="page"/>
            </w:r>
            <w:r w:rsidRPr="00CE2760">
              <w:rPr>
                <w:rFonts w:ascii="Verdana" w:hAnsi="Verdana" w:cs="Arial"/>
                <w:b/>
                <w:bCs/>
              </w:rPr>
              <w:br w:type="page"/>
            </w:r>
            <w:r w:rsidR="0049141F" w:rsidRPr="00CE2760">
              <w:rPr>
                <w:rFonts w:ascii="Verdana" w:hAnsi="Verdana" w:cs="Arial"/>
                <w:b/>
                <w:bCs/>
                <w:color w:val="FFFFFF"/>
              </w:rPr>
              <w:t>I</w:t>
            </w:r>
            <w:r w:rsidR="00034118" w:rsidRPr="00CE2760">
              <w:rPr>
                <w:rFonts w:ascii="Verdana" w:hAnsi="Verdana" w:cs="Arial"/>
                <w:b/>
                <w:bCs/>
                <w:color w:val="FFFFFF"/>
              </w:rPr>
              <w:t>dentification du candidat</w:t>
            </w:r>
          </w:p>
        </w:tc>
        <w:tc>
          <w:tcPr>
            <w:tcW w:w="851" w:type="dxa"/>
            <w:shd w:val="solid" w:color="000080" w:fill="auto"/>
            <w:vAlign w:val="center"/>
          </w:tcPr>
          <w:p w14:paraId="62B5EA53" w14:textId="77777777" w:rsidR="00BD788F" w:rsidRPr="00CE2760" w:rsidRDefault="00BD788F" w:rsidP="007168B6">
            <w:pPr>
              <w:tabs>
                <w:tab w:val="left" w:pos="-142"/>
              </w:tabs>
              <w:jc w:val="right"/>
              <w:rPr>
                <w:rFonts w:ascii="Verdana" w:hAnsi="Verdana" w:cs="Arial"/>
                <w:b/>
                <w:bCs/>
              </w:rPr>
            </w:pPr>
          </w:p>
        </w:tc>
      </w:tr>
    </w:tbl>
    <w:p w14:paraId="19F733A1" w14:textId="77777777" w:rsidR="009515AE" w:rsidRPr="00CE2760" w:rsidRDefault="009515AE" w:rsidP="009515AE">
      <w:pPr>
        <w:tabs>
          <w:tab w:val="left" w:pos="-142"/>
          <w:tab w:val="left" w:pos="4111"/>
        </w:tabs>
        <w:jc w:val="both"/>
        <w:rPr>
          <w:rFonts w:ascii="Verdana" w:hAnsi="Verdana" w:cs="Arial"/>
          <w:b/>
          <w:bCs/>
        </w:rPr>
      </w:pPr>
    </w:p>
    <w:p w14:paraId="3B84581E" w14:textId="77777777" w:rsidR="00034118" w:rsidRPr="00CE2760" w:rsidRDefault="00836E65" w:rsidP="00034118">
      <w:pPr>
        <w:autoSpaceDE w:val="0"/>
        <w:autoSpaceDN w:val="0"/>
        <w:adjustRightInd w:val="0"/>
        <w:jc w:val="both"/>
        <w:rPr>
          <w:rFonts w:ascii="Verdana" w:hAnsi="Verdana" w:cs="Arial"/>
        </w:rPr>
      </w:pPr>
      <w:r w:rsidRPr="00CE2760">
        <w:rPr>
          <w:rFonts w:ascii="Verdana" w:hAnsi="Verdana" w:cs="Arial"/>
        </w:rPr>
        <w:t>Identification</w:t>
      </w:r>
      <w:r w:rsidR="00034118" w:rsidRPr="00CE2760">
        <w:rPr>
          <w:rFonts w:ascii="Verdana" w:hAnsi="Verdana" w:cs="Arial"/>
        </w:rPr>
        <w:t xml:space="preserve"> du candidat (ou du mandataire en cas de groupement</w:t>
      </w:r>
      <w:r w:rsidR="00F105F6" w:rsidRPr="00CE2760">
        <w:rPr>
          <w:rFonts w:ascii="Verdana" w:hAnsi="Verdana" w:cs="Arial"/>
        </w:rPr>
        <w:t xml:space="preserve"> constitué en application </w:t>
      </w:r>
      <w:r w:rsidR="00A208B4" w:rsidRPr="00CE2760">
        <w:rPr>
          <w:rFonts w:ascii="Verdana" w:hAnsi="Verdana" w:cs="Arial"/>
        </w:rPr>
        <w:t xml:space="preserve">des </w:t>
      </w:r>
      <w:r w:rsidR="00A208B4" w:rsidRPr="00CE2760">
        <w:rPr>
          <w:rFonts w:ascii="Verdana" w:hAnsi="Verdana" w:cs="Arial"/>
          <w:bCs/>
        </w:rPr>
        <w:t>articles R.2142-19 à R.2142-27 du code de la commande publique</w:t>
      </w:r>
      <w:r w:rsidR="00034118" w:rsidRPr="00CE2760">
        <w:rPr>
          <w:rFonts w:ascii="Verdana" w:hAnsi="Verdana" w:cs="Arial"/>
        </w:rPr>
        <w:t xml:space="preserve">) : </w:t>
      </w:r>
    </w:p>
    <w:p w14:paraId="5F354C51" w14:textId="77777777" w:rsidR="00034118" w:rsidRPr="00CE2760" w:rsidRDefault="00034118" w:rsidP="00034118">
      <w:pPr>
        <w:autoSpaceDE w:val="0"/>
        <w:autoSpaceDN w:val="0"/>
        <w:adjustRightInd w:val="0"/>
        <w:jc w:val="both"/>
        <w:rPr>
          <w:rFonts w:ascii="Verdana" w:hAnsi="Verdana" w:cs="Arial"/>
        </w:rPr>
      </w:pPr>
    </w:p>
    <w:p w14:paraId="1ABD9BF7" w14:textId="77777777" w:rsidR="0049141F" w:rsidRPr="00CE2760" w:rsidRDefault="0049141F" w:rsidP="00034118">
      <w:pPr>
        <w:autoSpaceDE w:val="0"/>
        <w:autoSpaceDN w:val="0"/>
        <w:adjustRightInd w:val="0"/>
        <w:jc w:val="both"/>
        <w:rPr>
          <w:rFonts w:ascii="Verdana" w:hAnsi="Verdana" w:cs="Arial"/>
        </w:rPr>
      </w:pPr>
    </w:p>
    <w:p w14:paraId="771512B7" w14:textId="77777777" w:rsidR="00034118" w:rsidRPr="00CE2760" w:rsidRDefault="00034118" w:rsidP="00034118">
      <w:pPr>
        <w:tabs>
          <w:tab w:val="left" w:pos="1980"/>
        </w:tabs>
        <w:jc w:val="center"/>
        <w:rPr>
          <w:rFonts w:ascii="Verdana" w:hAnsi="Verdana" w:cs="Arial"/>
          <w:b/>
          <w:bCs/>
        </w:rPr>
      </w:pPr>
      <w:r w:rsidRPr="00CE2760">
        <w:rPr>
          <w:rFonts w:ascii="Verdana" w:hAnsi="Verdana" w:cs="Arial"/>
          <w:b/>
          <w:bCs/>
        </w:rPr>
        <w:t>A COMPLETER PAR LE CANDIDAT</w:t>
      </w:r>
    </w:p>
    <w:p w14:paraId="7E7BFB53" w14:textId="77777777" w:rsidR="00034118" w:rsidRPr="00CE2760" w:rsidRDefault="00034118" w:rsidP="00034118">
      <w:pPr>
        <w:tabs>
          <w:tab w:val="left" w:pos="1980"/>
        </w:tabs>
        <w:rPr>
          <w:rFonts w:ascii="Verdana" w:hAnsi="Verdana" w:cs="Arial"/>
        </w:rPr>
      </w:pPr>
    </w:p>
    <w:p w14:paraId="7565A14D" w14:textId="77777777" w:rsidR="0049141F" w:rsidRPr="00CE2760" w:rsidRDefault="0049141F" w:rsidP="00034118">
      <w:pPr>
        <w:tabs>
          <w:tab w:val="left" w:pos="1980"/>
        </w:tabs>
        <w:rPr>
          <w:rFonts w:ascii="Verdana" w:hAnsi="Verdana" w:cs="Arial"/>
        </w:rPr>
      </w:pPr>
    </w:p>
    <w:p w14:paraId="56E9F471" w14:textId="77777777" w:rsidR="007D6281" w:rsidRPr="00CE2760" w:rsidRDefault="007D6281" w:rsidP="007D6281">
      <w:pPr>
        <w:numPr>
          <w:ilvl w:val="0"/>
          <w:numId w:val="2"/>
        </w:numPr>
        <w:tabs>
          <w:tab w:val="left" w:pos="1980"/>
        </w:tabs>
        <w:rPr>
          <w:rFonts w:ascii="Verdana" w:hAnsi="Verdana" w:cs="Arial"/>
        </w:rPr>
      </w:pPr>
      <w:r w:rsidRPr="00CE2760">
        <w:rPr>
          <w:rFonts w:ascii="Verdana" w:hAnsi="Verdana" w:cs="Arial"/>
        </w:rPr>
        <w:t xml:space="preserve">Raison ou dénomination sociale : </w:t>
      </w:r>
    </w:p>
    <w:p w14:paraId="68537B6C" w14:textId="77777777" w:rsidR="007D6281" w:rsidRPr="00CE2760" w:rsidRDefault="007D6281" w:rsidP="007D6281">
      <w:pPr>
        <w:tabs>
          <w:tab w:val="left" w:pos="1980"/>
        </w:tabs>
        <w:rPr>
          <w:rFonts w:ascii="Verdana" w:hAnsi="Verdana" w:cs="Arial"/>
        </w:rPr>
      </w:pPr>
    </w:p>
    <w:p w14:paraId="65B2DF69" w14:textId="77777777" w:rsidR="007D6281" w:rsidRPr="00CE2760" w:rsidRDefault="007D6281" w:rsidP="007D6281">
      <w:pPr>
        <w:tabs>
          <w:tab w:val="left" w:pos="1980"/>
        </w:tabs>
        <w:rPr>
          <w:rFonts w:ascii="Verdana" w:hAnsi="Verdana" w:cs="Arial"/>
        </w:rPr>
      </w:pPr>
    </w:p>
    <w:p w14:paraId="1A319EAE" w14:textId="77777777" w:rsidR="007D6281" w:rsidRPr="00CE2760" w:rsidRDefault="007D6281" w:rsidP="007D6281">
      <w:pPr>
        <w:numPr>
          <w:ilvl w:val="0"/>
          <w:numId w:val="2"/>
        </w:numPr>
        <w:tabs>
          <w:tab w:val="left" w:pos="1980"/>
        </w:tabs>
        <w:rPr>
          <w:rFonts w:ascii="Verdana" w:hAnsi="Verdana" w:cs="Arial"/>
        </w:rPr>
      </w:pPr>
      <w:r w:rsidRPr="00CE2760">
        <w:rPr>
          <w:rFonts w:ascii="Verdana" w:hAnsi="Verdana" w:cs="Arial"/>
        </w:rPr>
        <w:t>Adresse :</w:t>
      </w:r>
    </w:p>
    <w:p w14:paraId="7CA14363" w14:textId="77777777" w:rsidR="007D6281" w:rsidRPr="00CE2760" w:rsidRDefault="007D6281" w:rsidP="007D6281">
      <w:pPr>
        <w:tabs>
          <w:tab w:val="left" w:pos="1980"/>
        </w:tabs>
        <w:rPr>
          <w:rFonts w:ascii="Verdana" w:hAnsi="Verdana" w:cs="Arial"/>
        </w:rPr>
      </w:pPr>
    </w:p>
    <w:p w14:paraId="51A3266C" w14:textId="77777777" w:rsidR="007D6281" w:rsidRPr="00CE2760" w:rsidRDefault="007D6281" w:rsidP="007D6281">
      <w:pPr>
        <w:tabs>
          <w:tab w:val="left" w:pos="1980"/>
        </w:tabs>
        <w:rPr>
          <w:rFonts w:ascii="Verdana" w:hAnsi="Verdana" w:cs="Arial"/>
        </w:rPr>
      </w:pPr>
    </w:p>
    <w:p w14:paraId="7B05E801" w14:textId="77777777" w:rsidR="007D6281" w:rsidRPr="00CE2760" w:rsidRDefault="007D6281" w:rsidP="007D6281">
      <w:pPr>
        <w:numPr>
          <w:ilvl w:val="0"/>
          <w:numId w:val="2"/>
        </w:numPr>
        <w:tabs>
          <w:tab w:val="left" w:pos="1980"/>
        </w:tabs>
        <w:rPr>
          <w:rFonts w:ascii="Verdana" w:hAnsi="Verdana" w:cs="Arial"/>
        </w:rPr>
      </w:pPr>
      <w:r w:rsidRPr="00CE2760">
        <w:rPr>
          <w:rFonts w:ascii="Verdana" w:hAnsi="Verdana" w:cs="Arial"/>
        </w:rPr>
        <w:t>Téléphone :</w:t>
      </w:r>
    </w:p>
    <w:p w14:paraId="2CA26859" w14:textId="77777777" w:rsidR="007D6281" w:rsidRPr="00CE2760" w:rsidRDefault="007D6281" w:rsidP="007D6281">
      <w:pPr>
        <w:tabs>
          <w:tab w:val="left" w:pos="1980"/>
        </w:tabs>
        <w:rPr>
          <w:rFonts w:ascii="Verdana" w:hAnsi="Verdana" w:cs="Arial"/>
        </w:rPr>
      </w:pPr>
    </w:p>
    <w:p w14:paraId="6D89ED14" w14:textId="77777777" w:rsidR="007D6281" w:rsidRPr="00CE2760" w:rsidRDefault="007D6281" w:rsidP="007D6281">
      <w:pPr>
        <w:tabs>
          <w:tab w:val="left" w:pos="1980"/>
        </w:tabs>
        <w:rPr>
          <w:rFonts w:ascii="Verdana" w:hAnsi="Verdana" w:cs="Arial"/>
        </w:rPr>
      </w:pPr>
    </w:p>
    <w:p w14:paraId="5F5914CB" w14:textId="77777777" w:rsidR="007D6281" w:rsidRPr="00CE2760" w:rsidRDefault="007D6281" w:rsidP="007D6281">
      <w:pPr>
        <w:numPr>
          <w:ilvl w:val="0"/>
          <w:numId w:val="2"/>
        </w:numPr>
        <w:tabs>
          <w:tab w:val="left" w:pos="1980"/>
        </w:tabs>
        <w:rPr>
          <w:rFonts w:ascii="Verdana" w:hAnsi="Verdana" w:cs="Arial"/>
        </w:rPr>
      </w:pPr>
      <w:r w:rsidRPr="00CE2760">
        <w:rPr>
          <w:rFonts w:ascii="Verdana" w:hAnsi="Verdana" w:cs="Arial"/>
        </w:rPr>
        <w:t xml:space="preserve">Personne à contacter </w:t>
      </w:r>
      <w:r w:rsidR="00141C4B" w:rsidRPr="00CE2760">
        <w:rPr>
          <w:rFonts w:ascii="Verdana" w:hAnsi="Verdana" w:cs="Arial"/>
        </w:rPr>
        <w:t>dans le cadre de la présente consultation</w:t>
      </w:r>
      <w:r w:rsidRPr="00CE2760">
        <w:rPr>
          <w:rFonts w:ascii="Verdana" w:hAnsi="Verdana" w:cs="Arial"/>
        </w:rPr>
        <w:t xml:space="preserve"> </w:t>
      </w:r>
    </w:p>
    <w:p w14:paraId="777FABC0" w14:textId="77777777" w:rsidR="00034118" w:rsidRPr="00CE2760" w:rsidRDefault="00034118" w:rsidP="00034118">
      <w:pPr>
        <w:tabs>
          <w:tab w:val="left" w:pos="1980"/>
        </w:tabs>
        <w:rPr>
          <w:rFonts w:ascii="Verdana" w:hAnsi="Verdana" w:cs="Arial"/>
        </w:rPr>
      </w:pPr>
    </w:p>
    <w:p w14:paraId="77ECD630" w14:textId="77777777" w:rsidR="00034118" w:rsidRPr="00CE2760" w:rsidRDefault="007D6281" w:rsidP="001B5FE4">
      <w:pPr>
        <w:tabs>
          <w:tab w:val="left" w:pos="1980"/>
        </w:tabs>
        <w:ind w:left="709"/>
        <w:rPr>
          <w:rFonts w:ascii="Verdana" w:hAnsi="Verdana" w:cs="Arial"/>
        </w:rPr>
      </w:pPr>
      <w:r w:rsidRPr="00CE2760">
        <w:rPr>
          <w:rFonts w:ascii="Verdana" w:hAnsi="Verdana" w:cs="Arial"/>
        </w:rPr>
        <w:t>Nom et fonction :</w:t>
      </w:r>
    </w:p>
    <w:p w14:paraId="53E1EFF0" w14:textId="77777777" w:rsidR="007D6281" w:rsidRPr="00CE2760" w:rsidRDefault="007D6281" w:rsidP="001B5FE4">
      <w:pPr>
        <w:tabs>
          <w:tab w:val="left" w:pos="1980"/>
        </w:tabs>
        <w:ind w:left="709"/>
        <w:rPr>
          <w:rFonts w:ascii="Verdana" w:hAnsi="Verdana" w:cs="Arial"/>
        </w:rPr>
      </w:pPr>
      <w:r w:rsidRPr="00CE2760">
        <w:rPr>
          <w:rFonts w:ascii="Verdana" w:hAnsi="Verdana" w:cs="Arial"/>
        </w:rPr>
        <w:t>Tel/fax :</w:t>
      </w:r>
    </w:p>
    <w:p w14:paraId="1DBEB7CF" w14:textId="77777777" w:rsidR="007D6281" w:rsidRPr="00CE2760" w:rsidRDefault="001B5FE4" w:rsidP="001B5FE4">
      <w:pPr>
        <w:tabs>
          <w:tab w:val="left" w:pos="1980"/>
        </w:tabs>
        <w:ind w:left="709"/>
        <w:rPr>
          <w:rFonts w:ascii="Verdana" w:hAnsi="Verdana" w:cs="Arial"/>
        </w:rPr>
      </w:pPr>
      <w:r w:rsidRPr="00CE2760">
        <w:rPr>
          <w:rFonts w:ascii="Verdana" w:hAnsi="Verdana" w:cs="Arial"/>
        </w:rPr>
        <w:t>Mail</w:t>
      </w:r>
      <w:r w:rsidR="007D6281" w:rsidRPr="00CE2760">
        <w:rPr>
          <w:rFonts w:ascii="Verdana" w:hAnsi="Verdana" w:cs="Arial"/>
        </w:rPr>
        <w:t> :</w:t>
      </w:r>
    </w:p>
    <w:p w14:paraId="389E5013" w14:textId="77777777" w:rsidR="0074399C" w:rsidRPr="00CE2760" w:rsidRDefault="0074399C" w:rsidP="0074399C">
      <w:pPr>
        <w:tabs>
          <w:tab w:val="left" w:pos="-142"/>
          <w:tab w:val="left" w:pos="4111"/>
        </w:tabs>
        <w:jc w:val="both"/>
        <w:rPr>
          <w:rFonts w:ascii="Verdana" w:hAnsi="Verdana" w:cs="Arial"/>
          <w:bCs/>
        </w:rPr>
      </w:pPr>
    </w:p>
    <w:p w14:paraId="2C72B482" w14:textId="77777777" w:rsidR="0074399C" w:rsidRPr="00CE2760" w:rsidRDefault="0074399C" w:rsidP="0074399C">
      <w:pPr>
        <w:rPr>
          <w:rFonts w:ascii="Verdana" w:hAnsi="Verdana"/>
        </w:rPr>
      </w:pPr>
    </w:p>
    <w:tbl>
      <w:tblPr>
        <w:tblW w:w="9923" w:type="dxa"/>
        <w:tblInd w:w="71" w:type="dxa"/>
        <w:shd w:val="solid" w:color="000080" w:fill="auto"/>
        <w:tblLayout w:type="fixed"/>
        <w:tblCellMar>
          <w:left w:w="71" w:type="dxa"/>
          <w:right w:w="71" w:type="dxa"/>
        </w:tblCellMar>
        <w:tblLook w:val="0000" w:firstRow="0" w:lastRow="0" w:firstColumn="0" w:lastColumn="0" w:noHBand="0" w:noVBand="0"/>
      </w:tblPr>
      <w:tblGrid>
        <w:gridCol w:w="9072"/>
        <w:gridCol w:w="851"/>
      </w:tblGrid>
      <w:tr w:rsidR="0074399C" w:rsidRPr="00CE2760" w14:paraId="5485F2C9" w14:textId="77777777" w:rsidTr="000727DA">
        <w:trPr>
          <w:trHeight w:val="364"/>
        </w:trPr>
        <w:tc>
          <w:tcPr>
            <w:tcW w:w="9072" w:type="dxa"/>
            <w:shd w:val="solid" w:color="000080" w:fill="auto"/>
            <w:vAlign w:val="center"/>
          </w:tcPr>
          <w:p w14:paraId="47839D44" w14:textId="77777777" w:rsidR="0074399C" w:rsidRPr="00CE2760" w:rsidRDefault="0074399C" w:rsidP="000727DA">
            <w:pPr>
              <w:tabs>
                <w:tab w:val="left" w:pos="-142"/>
                <w:tab w:val="left" w:pos="4111"/>
              </w:tabs>
              <w:jc w:val="both"/>
              <w:rPr>
                <w:rFonts w:ascii="Verdana" w:hAnsi="Verdana" w:cs="Arial"/>
                <w:b/>
                <w:bCs/>
              </w:rPr>
            </w:pPr>
            <w:r w:rsidRPr="00CE2760">
              <w:rPr>
                <w:rFonts w:ascii="Verdana" w:hAnsi="Verdana"/>
              </w:rPr>
              <w:br w:type="page"/>
            </w:r>
            <w:r w:rsidRPr="00CE2760">
              <w:rPr>
                <w:rFonts w:ascii="Verdana" w:hAnsi="Verdana" w:cs="Arial"/>
                <w:b/>
                <w:bCs/>
              </w:rPr>
              <w:br w:type="page"/>
              <w:t>Identification du lot</w:t>
            </w:r>
          </w:p>
        </w:tc>
        <w:tc>
          <w:tcPr>
            <w:tcW w:w="851" w:type="dxa"/>
            <w:shd w:val="solid" w:color="000080" w:fill="auto"/>
            <w:vAlign w:val="center"/>
          </w:tcPr>
          <w:p w14:paraId="1F3522D4" w14:textId="77777777" w:rsidR="0074399C" w:rsidRPr="00CE2760" w:rsidRDefault="0074399C" w:rsidP="000727DA">
            <w:pPr>
              <w:tabs>
                <w:tab w:val="left" w:pos="-142"/>
              </w:tabs>
              <w:jc w:val="right"/>
              <w:rPr>
                <w:rFonts w:ascii="Verdana" w:hAnsi="Verdana" w:cs="Arial"/>
                <w:b/>
                <w:bCs/>
              </w:rPr>
            </w:pPr>
          </w:p>
        </w:tc>
      </w:tr>
    </w:tbl>
    <w:p w14:paraId="31BFE5B5" w14:textId="77777777" w:rsidR="0074399C" w:rsidRPr="00CE2760" w:rsidRDefault="0074399C" w:rsidP="0074399C">
      <w:pPr>
        <w:autoSpaceDE w:val="0"/>
        <w:autoSpaceDN w:val="0"/>
        <w:adjustRightInd w:val="0"/>
        <w:jc w:val="both"/>
        <w:rPr>
          <w:rFonts w:ascii="Verdana" w:hAnsi="Verdana" w:cs="Arial"/>
        </w:rPr>
      </w:pPr>
    </w:p>
    <w:p w14:paraId="29DC1EAE" w14:textId="0AE8F803" w:rsidR="00C835C3" w:rsidRPr="00CE2760" w:rsidRDefault="00555C33" w:rsidP="00C835C3">
      <w:pPr>
        <w:autoSpaceDE w:val="0"/>
        <w:autoSpaceDN w:val="0"/>
        <w:adjustRightInd w:val="0"/>
        <w:rPr>
          <w:rFonts w:ascii="Verdana" w:hAnsi="Verdana" w:cs="Arial"/>
        </w:rPr>
      </w:pPr>
      <w:r>
        <w:rPr>
          <w:rFonts w:ascii="Verdana" w:hAnsi="Verdana" w:cs="Arial"/>
          <w:noProof/>
        </w:rPr>
        <mc:AlternateContent>
          <mc:Choice Requires="wps">
            <w:drawing>
              <wp:anchor distT="0" distB="0" distL="114300" distR="114300" simplePos="0" relativeHeight="251657728" behindDoc="0" locked="0" layoutInCell="1" allowOverlap="1" wp14:anchorId="1C815A5A" wp14:editId="7FDAFA24">
                <wp:simplePos x="0" y="0"/>
                <wp:positionH relativeFrom="column">
                  <wp:posOffset>5642610</wp:posOffset>
                </wp:positionH>
                <wp:positionV relativeFrom="paragraph">
                  <wp:posOffset>103505</wp:posOffset>
                </wp:positionV>
                <wp:extent cx="708660" cy="269875"/>
                <wp:effectExtent l="0" t="0" r="15240" b="15875"/>
                <wp:wrapNone/>
                <wp:docPr id="1124338688" name="Rectangle 1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08660" cy="2698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61FAC1C" id="Rectangle 126" o:spid="_x0000_s1026" style="position:absolute;margin-left:444.3pt;margin-top:8.15pt;width:55.8pt;height:21.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"/>
            </w:pict>
          </mc:Fallback>
        </mc:AlternateContent>
      </w:r>
    </w:p>
    <w:p w14:paraId="7C91CF73" w14:textId="77777777" w:rsidR="00C835C3" w:rsidRPr="00CE2760" w:rsidRDefault="00C835C3" w:rsidP="00C835C3">
      <w:pPr>
        <w:autoSpaceDE w:val="0"/>
        <w:autoSpaceDN w:val="0"/>
        <w:adjustRightInd w:val="0"/>
        <w:rPr>
          <w:rFonts w:ascii="Verdana" w:hAnsi="Verdana" w:cs="Arial"/>
        </w:rPr>
      </w:pPr>
      <w:r w:rsidRPr="00CE2760">
        <w:rPr>
          <w:rFonts w:ascii="Verdana" w:hAnsi="Verdana" w:cs="Arial"/>
        </w:rPr>
        <w:t xml:space="preserve">Le présent cadre de réponse est établi dans le cadre du lot suivant de la consultation :    </w:t>
      </w:r>
    </w:p>
    <w:p w14:paraId="00D0719B" w14:textId="77777777" w:rsidR="00C835C3" w:rsidRPr="00CE2760" w:rsidRDefault="00C835C3" w:rsidP="00C835C3">
      <w:pPr>
        <w:autoSpaceDE w:val="0"/>
        <w:autoSpaceDN w:val="0"/>
        <w:adjustRightInd w:val="0"/>
        <w:rPr>
          <w:rFonts w:ascii="Verdana" w:hAnsi="Verdana" w:cs="Arial"/>
        </w:rPr>
      </w:pPr>
    </w:p>
    <w:p w14:paraId="57A3007A" w14:textId="77777777" w:rsidR="0074399C" w:rsidRPr="00CE2760" w:rsidRDefault="0074399C" w:rsidP="0074399C">
      <w:pPr>
        <w:rPr>
          <w:rFonts w:ascii="Verdana" w:hAnsi="Verdana" w:cs="Arial"/>
        </w:rPr>
      </w:pPr>
    </w:p>
    <w:p w14:paraId="235638DE" w14:textId="77777777" w:rsidR="001E0557" w:rsidRPr="00CE2760" w:rsidRDefault="001E0557" w:rsidP="001E0557">
      <w:pPr>
        <w:rPr>
          <w:rFonts w:ascii="Verdana" w:hAnsi="Verdana" w:cs="Arial"/>
        </w:rPr>
      </w:pPr>
    </w:p>
    <w:p w14:paraId="3DD054D8" w14:textId="77777777" w:rsidR="00FA11C4" w:rsidRPr="00CE2760" w:rsidRDefault="00FA11C4" w:rsidP="0049141F">
      <w:pPr>
        <w:rPr>
          <w:rFonts w:ascii="Verdana" w:hAnsi="Verdana" w:cs="Arial"/>
        </w:rPr>
        <w:sectPr w:rsidR="00FA11C4" w:rsidRPr="00CE2760" w:rsidSect="0013620F">
          <w:headerReference w:type="default" r:id="rId8"/>
          <w:footerReference w:type="default" r:id="rId9"/>
          <w:pgSz w:w="11907" w:h="16840" w:code="9"/>
          <w:pgMar w:top="1845" w:right="1134" w:bottom="1021" w:left="1134" w:header="425" w:footer="454" w:gutter="0"/>
          <w:cols w:space="720"/>
        </w:sectPr>
      </w:pPr>
    </w:p>
    <w:p w14:paraId="7C53C525" w14:textId="77777777" w:rsidR="001444A9" w:rsidRPr="00CE2760" w:rsidRDefault="001444A9" w:rsidP="001444A9">
      <w:pPr>
        <w:rPr>
          <w:rFonts w:ascii="Verdana" w:hAnsi="Verdana"/>
        </w:rPr>
      </w:pPr>
    </w:p>
    <w:tbl>
      <w:tblPr>
        <w:tblW w:w="10249" w:type="dxa"/>
        <w:tblInd w:w="-71" w:type="dxa"/>
        <w:shd w:val="solid" w:color="000080" w:fill="auto"/>
        <w:tblLayout w:type="fixed"/>
        <w:tblCellMar>
          <w:left w:w="71" w:type="dxa"/>
          <w:right w:w="71" w:type="dxa"/>
        </w:tblCellMar>
        <w:tblLook w:val="0000" w:firstRow="0" w:lastRow="0" w:firstColumn="0" w:lastColumn="0" w:noHBand="0" w:noVBand="0"/>
      </w:tblPr>
      <w:tblGrid>
        <w:gridCol w:w="10249"/>
      </w:tblGrid>
      <w:tr w:rsidR="001444A9" w:rsidRPr="00CE2760" w14:paraId="23FF8900" w14:textId="77777777" w:rsidTr="0050397E">
        <w:trPr>
          <w:trHeight w:val="755"/>
        </w:trPr>
        <w:tc>
          <w:tcPr>
            <w:tcW w:w="10249" w:type="dxa"/>
            <w:shd w:val="solid" w:color="000080" w:fill="auto"/>
            <w:vAlign w:val="center"/>
          </w:tcPr>
          <w:p w14:paraId="34BF251D" w14:textId="5B253EB5" w:rsidR="001444A9" w:rsidRPr="00CE2760" w:rsidRDefault="001444A9" w:rsidP="000F5A27">
            <w:pPr>
              <w:tabs>
                <w:tab w:val="left" w:pos="-142"/>
                <w:tab w:val="left" w:pos="322"/>
              </w:tabs>
              <w:jc w:val="both"/>
              <w:rPr>
                <w:rFonts w:ascii="Verdana" w:hAnsi="Verdana" w:cs="Arial"/>
                <w:b/>
                <w:bCs/>
                <w:sz w:val="24"/>
                <w:szCs w:val="24"/>
              </w:rPr>
            </w:pPr>
            <w:bookmarkStart w:id="0" w:name="_Hlk188284939"/>
            <w:r w:rsidRPr="00CE2760">
              <w:rPr>
                <w:rFonts w:ascii="Verdana" w:hAnsi="Verdana"/>
              </w:rPr>
              <w:br w:type="page"/>
            </w:r>
            <w:r w:rsidRPr="00CE2760">
              <w:rPr>
                <w:rFonts w:ascii="Verdana" w:hAnsi="Verdana" w:cs="Arial"/>
                <w:b/>
                <w:bCs/>
              </w:rPr>
              <w:br w:type="page"/>
            </w:r>
            <w:r w:rsidRPr="00CE2760">
              <w:rPr>
                <w:rFonts w:ascii="Verdana" w:hAnsi="Verdana" w:cs="Arial"/>
                <w:b/>
                <w:bCs/>
              </w:rPr>
              <w:br w:type="page"/>
            </w:r>
            <w:r w:rsidRPr="00CE2760">
              <w:rPr>
                <w:rFonts w:ascii="Verdana" w:hAnsi="Verdana" w:cs="Arial"/>
                <w:b/>
                <w:bCs/>
                <w:sz w:val="24"/>
                <w:szCs w:val="24"/>
              </w:rPr>
              <w:t xml:space="preserve">FICHE </w:t>
            </w:r>
            <w:r w:rsidR="00BF76CC">
              <w:rPr>
                <w:rFonts w:ascii="Verdana" w:hAnsi="Verdana" w:cs="Arial"/>
                <w:b/>
                <w:bCs/>
                <w:sz w:val="24"/>
                <w:szCs w:val="24"/>
              </w:rPr>
              <w:t>3</w:t>
            </w:r>
            <w:r w:rsidRPr="00CE2760">
              <w:rPr>
                <w:rFonts w:ascii="Verdana" w:hAnsi="Verdana" w:cs="Arial"/>
                <w:b/>
                <w:bCs/>
                <w:sz w:val="24"/>
                <w:szCs w:val="24"/>
              </w:rPr>
              <w:t xml:space="preserve"> – </w:t>
            </w:r>
            <w:r w:rsidR="00253D24">
              <w:rPr>
                <w:rFonts w:ascii="Verdana" w:hAnsi="Verdana" w:cs="Arial"/>
                <w:b/>
                <w:bCs/>
                <w:sz w:val="24"/>
                <w:szCs w:val="24"/>
              </w:rPr>
              <w:t xml:space="preserve">MAILLAGE TERRITORIAL APPRECIE SUR LA BASE DES LOCAUX ADDITIONNELS PROPOSES ET </w:t>
            </w:r>
            <w:r w:rsidR="0050397E">
              <w:rPr>
                <w:rFonts w:ascii="Verdana" w:hAnsi="Verdana" w:cs="Arial"/>
                <w:b/>
                <w:bCs/>
                <w:sz w:val="24"/>
                <w:szCs w:val="24"/>
              </w:rPr>
              <w:t>DES MODALITES MISES EN ŒUVRE POUR INTERVENIR AU PLUS PRES DES BENEFICIAIRES</w:t>
            </w:r>
          </w:p>
        </w:tc>
      </w:tr>
      <w:bookmarkEnd w:id="0"/>
    </w:tbl>
    <w:p w14:paraId="1D379912" w14:textId="77777777" w:rsidR="001444A9" w:rsidRPr="00CE2760" w:rsidRDefault="001444A9" w:rsidP="001444A9">
      <w:pPr>
        <w:autoSpaceDE w:val="0"/>
        <w:autoSpaceDN w:val="0"/>
        <w:adjustRightInd w:val="0"/>
        <w:jc w:val="both"/>
        <w:rPr>
          <w:rFonts w:ascii="Verdana" w:hAnsi="Verdana" w:cs="Arial"/>
        </w:rPr>
      </w:pPr>
    </w:p>
    <w:p w14:paraId="08DFC641" w14:textId="77777777" w:rsidR="007C3983" w:rsidRPr="00CE2760" w:rsidRDefault="007C3983" w:rsidP="007C3983">
      <w:pPr>
        <w:autoSpaceDE w:val="0"/>
        <w:autoSpaceDN w:val="0"/>
        <w:adjustRightInd w:val="0"/>
        <w:jc w:val="both"/>
        <w:rPr>
          <w:rFonts w:ascii="Verdana" w:hAnsi="Verdana" w:cs="Arial"/>
        </w:rPr>
      </w:pPr>
      <w:bookmarkStart w:id="1" w:name="_Hlk184975590"/>
      <w:r w:rsidRPr="00CE2760">
        <w:rPr>
          <w:rFonts w:ascii="Verdana" w:hAnsi="Verdana" w:cs="Arial"/>
        </w:rPr>
        <w:t>Comme indiqué à l’article V.4.1.1 du Contrat, les locaux affectés par le Titulaire à l’exécution du marché sont soit :</w:t>
      </w:r>
    </w:p>
    <w:p w14:paraId="0BC56F5A" w14:textId="7DC90C81" w:rsidR="007C3983" w:rsidRPr="00CE2760" w:rsidRDefault="007C3983" w:rsidP="007C3983">
      <w:pPr>
        <w:numPr>
          <w:ilvl w:val="0"/>
          <w:numId w:val="37"/>
        </w:numPr>
        <w:autoSpaceDE w:val="0"/>
        <w:autoSpaceDN w:val="0"/>
        <w:adjustRightInd w:val="0"/>
        <w:jc w:val="both"/>
        <w:rPr>
          <w:rFonts w:ascii="Verdana" w:hAnsi="Verdana" w:cs="Arial"/>
        </w:rPr>
      </w:pPr>
      <w:proofErr w:type="gramStart"/>
      <w:r w:rsidRPr="00CE2760">
        <w:rPr>
          <w:rFonts w:ascii="Verdana" w:hAnsi="Verdana" w:cs="Arial"/>
        </w:rPr>
        <w:t>ceux</w:t>
      </w:r>
      <w:proofErr w:type="gramEnd"/>
      <w:r w:rsidRPr="00CE2760">
        <w:rPr>
          <w:rFonts w:ascii="Verdana" w:hAnsi="Verdana" w:cs="Arial"/>
        </w:rPr>
        <w:t xml:space="preserve"> présentés dans la fiche </w:t>
      </w:r>
      <w:r w:rsidR="00C52FFA">
        <w:rPr>
          <w:rFonts w:ascii="Verdana" w:hAnsi="Verdana" w:cs="Arial"/>
        </w:rPr>
        <w:t>5</w:t>
      </w:r>
      <w:r w:rsidRPr="00CE2760">
        <w:rPr>
          <w:rFonts w:ascii="Verdana" w:hAnsi="Verdana" w:cs="Arial"/>
        </w:rPr>
        <w:t xml:space="preserve"> du présent Cadre de réponse et situés sur le territoire des </w:t>
      </w:r>
      <w:r w:rsidRPr="0073303E">
        <w:rPr>
          <w:rFonts w:ascii="Verdana" w:hAnsi="Verdana" w:cs="Arial"/>
        </w:rPr>
        <w:t>communes</w:t>
      </w:r>
      <w:r w:rsidRPr="00CE2760">
        <w:rPr>
          <w:rFonts w:ascii="Verdana" w:hAnsi="Verdana" w:cs="Arial"/>
        </w:rPr>
        <w:t xml:space="preserve"> définies à l’annexe I comme constituant des lieux d’intervention obligatoires ;</w:t>
      </w:r>
    </w:p>
    <w:p w14:paraId="304D8AF7" w14:textId="77777777" w:rsidR="007C3983" w:rsidRPr="00CE2760" w:rsidRDefault="007C3983" w:rsidP="007C3983">
      <w:pPr>
        <w:numPr>
          <w:ilvl w:val="0"/>
          <w:numId w:val="37"/>
        </w:numPr>
        <w:autoSpaceDE w:val="0"/>
        <w:autoSpaceDN w:val="0"/>
        <w:adjustRightInd w:val="0"/>
        <w:jc w:val="both"/>
        <w:rPr>
          <w:rFonts w:ascii="Verdana" w:hAnsi="Verdana" w:cs="Arial"/>
        </w:rPr>
      </w:pPr>
      <w:proofErr w:type="gramStart"/>
      <w:r w:rsidRPr="00CE2760">
        <w:rPr>
          <w:rFonts w:ascii="Verdana" w:hAnsi="Verdana" w:cs="Arial"/>
        </w:rPr>
        <w:t>ceux</w:t>
      </w:r>
      <w:proofErr w:type="gramEnd"/>
      <w:r w:rsidRPr="00CE2760">
        <w:rPr>
          <w:rFonts w:ascii="Verdana" w:hAnsi="Verdana" w:cs="Arial"/>
        </w:rPr>
        <w:t xml:space="preserve"> présentés dans cette fiche comme des locaux additionnels et situés sur des communes distinctes entre elles et distinctes des lieux d’intervention obligatoires ;</w:t>
      </w:r>
    </w:p>
    <w:p w14:paraId="29D8F335" w14:textId="648D8C11" w:rsidR="007C3983" w:rsidRPr="00CE2760" w:rsidRDefault="007C3983" w:rsidP="007C3983">
      <w:pPr>
        <w:numPr>
          <w:ilvl w:val="0"/>
          <w:numId w:val="37"/>
        </w:numPr>
        <w:autoSpaceDE w:val="0"/>
        <w:autoSpaceDN w:val="0"/>
        <w:adjustRightInd w:val="0"/>
        <w:jc w:val="both"/>
        <w:rPr>
          <w:rFonts w:ascii="Verdana" w:hAnsi="Verdana" w:cs="Arial"/>
        </w:rPr>
      </w:pPr>
      <w:proofErr w:type="gramStart"/>
      <w:r w:rsidRPr="00CE2760">
        <w:rPr>
          <w:rFonts w:ascii="Verdana" w:hAnsi="Verdana" w:cs="Arial"/>
        </w:rPr>
        <w:t>les</w:t>
      </w:r>
      <w:proofErr w:type="gramEnd"/>
      <w:r w:rsidRPr="00CE2760">
        <w:rPr>
          <w:rFonts w:ascii="Verdana" w:hAnsi="Verdana" w:cs="Arial"/>
        </w:rPr>
        <w:t xml:space="preserve"> modalités qui permettent d’intervenir au plus près des besoins des bénéficiaires mentionnés à l’article </w:t>
      </w:r>
      <w:r w:rsidR="00555C33">
        <w:rPr>
          <w:rFonts w:ascii="Verdana" w:hAnsi="Verdana" w:cs="Arial"/>
        </w:rPr>
        <w:t>V.C.2</w:t>
      </w:r>
      <w:r w:rsidRPr="00CE2760">
        <w:rPr>
          <w:rFonts w:ascii="Verdana" w:hAnsi="Verdana" w:cs="Arial"/>
        </w:rPr>
        <w:t xml:space="preserve"> du Cahier des charges fonctionnel et technique (CCFT), et qui sont également présentées dans cette fiche.</w:t>
      </w:r>
    </w:p>
    <w:p w14:paraId="02F70B0E" w14:textId="77777777" w:rsidR="007C3983" w:rsidRDefault="007C3983" w:rsidP="007C3983">
      <w:pPr>
        <w:autoSpaceDE w:val="0"/>
        <w:autoSpaceDN w:val="0"/>
        <w:adjustRightInd w:val="0"/>
        <w:jc w:val="both"/>
        <w:rPr>
          <w:rFonts w:ascii="Verdana" w:hAnsi="Verdana" w:cs="Arial"/>
        </w:rPr>
      </w:pPr>
    </w:p>
    <w:p w14:paraId="5FBA87E5" w14:textId="77777777" w:rsidR="00D16120" w:rsidRPr="00CE2760" w:rsidRDefault="00D16120" w:rsidP="00D16120">
      <w:pPr>
        <w:autoSpaceDE w:val="0"/>
        <w:autoSpaceDN w:val="0"/>
        <w:adjustRightInd w:val="0"/>
        <w:jc w:val="both"/>
        <w:rPr>
          <w:rFonts w:ascii="Verdana" w:hAnsi="Verdana"/>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73"/>
      </w:tblGrid>
      <w:tr w:rsidR="00D16120" w:rsidRPr="00CE2760" w14:paraId="1394E3E0" w14:textId="77777777" w:rsidTr="00D16120">
        <w:tc>
          <w:tcPr>
            <w:tcW w:w="10173" w:type="dxa"/>
            <w:tcBorders>
              <w:top w:val="single" w:sz="4" w:space="0" w:color="auto"/>
              <w:left w:val="single" w:sz="4" w:space="0" w:color="auto"/>
              <w:bottom w:val="single" w:sz="4" w:space="0" w:color="auto"/>
              <w:right w:val="single" w:sz="4" w:space="0" w:color="auto"/>
            </w:tcBorders>
            <w:shd w:val="clear" w:color="auto" w:fill="D9D9D9"/>
            <w:hideMark/>
          </w:tcPr>
          <w:p w14:paraId="11FC3549" w14:textId="35A86C2F" w:rsidR="00D16120" w:rsidRPr="00CE2760" w:rsidRDefault="00D16120" w:rsidP="00B048F3">
            <w:pPr>
              <w:tabs>
                <w:tab w:val="left" w:pos="4111"/>
              </w:tabs>
              <w:jc w:val="both"/>
              <w:rPr>
                <w:rFonts w:ascii="Verdana" w:hAnsi="Verdana"/>
              </w:rPr>
            </w:pPr>
            <w:r w:rsidRPr="3A18B19B">
              <w:rPr>
                <w:rFonts w:ascii="Verdana" w:hAnsi="Verdana"/>
              </w:rPr>
              <w:t xml:space="preserve">3.1 </w:t>
            </w:r>
            <w:r w:rsidR="00127A05">
              <w:rPr>
                <w:rFonts w:ascii="Verdana" w:hAnsi="Verdana"/>
              </w:rPr>
              <w:t>Maillage territorial</w:t>
            </w:r>
            <w:r w:rsidR="0050397E">
              <w:rPr>
                <w:rFonts w:ascii="Verdana" w:hAnsi="Verdana"/>
              </w:rPr>
              <w:t xml:space="preserve"> </w:t>
            </w:r>
            <w:r w:rsidR="0050397E" w:rsidRPr="0050397E">
              <w:rPr>
                <w:rFonts w:ascii="Verdana" w:hAnsi="Verdana"/>
                <w:bCs/>
              </w:rPr>
              <w:t>apprécié sur la base des locaux additionnels proposés</w:t>
            </w:r>
          </w:p>
        </w:tc>
      </w:tr>
    </w:tbl>
    <w:p w14:paraId="51F6BE3F" w14:textId="77777777" w:rsidR="00D16120" w:rsidRPr="00CE2760" w:rsidRDefault="00D16120" w:rsidP="00D16120">
      <w:pPr>
        <w:tabs>
          <w:tab w:val="left" w:pos="-142"/>
          <w:tab w:val="left" w:pos="4111"/>
        </w:tabs>
        <w:jc w:val="both"/>
        <w:rPr>
          <w:rFonts w:ascii="Verdana" w:hAnsi="Verdana"/>
        </w:rPr>
      </w:pPr>
    </w:p>
    <w:p w14:paraId="6D00AC16" w14:textId="77777777" w:rsidR="00D16120" w:rsidRPr="00CE2760" w:rsidRDefault="00D16120" w:rsidP="007C3983">
      <w:pPr>
        <w:autoSpaceDE w:val="0"/>
        <w:autoSpaceDN w:val="0"/>
        <w:adjustRightInd w:val="0"/>
        <w:jc w:val="both"/>
        <w:rPr>
          <w:rFonts w:ascii="Verdana" w:hAnsi="Verdana" w:cs="Arial"/>
        </w:rPr>
      </w:pPr>
    </w:p>
    <w:p w14:paraId="5A6FC08C" w14:textId="7518C68E" w:rsidR="007C3983" w:rsidRPr="00CE2760" w:rsidRDefault="007C3983" w:rsidP="007C3983">
      <w:pPr>
        <w:autoSpaceDE w:val="0"/>
        <w:autoSpaceDN w:val="0"/>
        <w:adjustRightInd w:val="0"/>
        <w:jc w:val="both"/>
        <w:rPr>
          <w:rFonts w:ascii="Verdana" w:hAnsi="Verdana" w:cs="Arial"/>
        </w:rPr>
      </w:pPr>
      <w:r w:rsidRPr="3A18B19B">
        <w:rPr>
          <w:rFonts w:ascii="Verdana" w:hAnsi="Verdana" w:cs="Arial"/>
        </w:rPr>
        <w:t xml:space="preserve">Ainsi, le candidat indique, dans les cadres ci-dessous, l’adresse des locaux qu’il se propose de mettre à disposition de France Travail aux fins d’exécution du marché, </w:t>
      </w:r>
      <w:r w:rsidRPr="3A18B19B">
        <w:rPr>
          <w:rFonts w:ascii="Verdana" w:hAnsi="Verdana" w:cs="Arial"/>
          <w:b/>
          <w:bCs/>
        </w:rPr>
        <w:t>à titre de locaux additionnels.</w:t>
      </w:r>
      <w:r w:rsidRPr="3A18B19B">
        <w:rPr>
          <w:rFonts w:ascii="Verdana" w:hAnsi="Verdana" w:cs="Arial"/>
        </w:rPr>
        <w:t xml:space="preserve"> Les</w:t>
      </w:r>
      <w:r w:rsidRPr="3A18B19B">
        <w:rPr>
          <w:rFonts w:ascii="Verdana" w:hAnsi="Verdana" w:cs="Arial"/>
          <w:b/>
          <w:bCs/>
        </w:rPr>
        <w:t xml:space="preserve"> </w:t>
      </w:r>
      <w:r w:rsidRPr="3A18B19B">
        <w:rPr>
          <w:rFonts w:ascii="Verdana" w:hAnsi="Verdana" w:cs="Arial"/>
        </w:rPr>
        <w:t>locaux proposés doivent être accessibles pour les personnes en situation de handicap moteur.</w:t>
      </w:r>
    </w:p>
    <w:p w14:paraId="0C3A9800" w14:textId="77777777" w:rsidR="007C3983" w:rsidRPr="00CE2760" w:rsidRDefault="007C3983" w:rsidP="007C3983">
      <w:pPr>
        <w:autoSpaceDE w:val="0"/>
        <w:autoSpaceDN w:val="0"/>
        <w:adjustRightInd w:val="0"/>
        <w:jc w:val="both"/>
        <w:rPr>
          <w:rFonts w:ascii="Verdana" w:hAnsi="Verdana" w:cs="Arial"/>
        </w:rPr>
      </w:pPr>
    </w:p>
    <w:p w14:paraId="3EE5FA03" w14:textId="52861BE6" w:rsidR="007C3983" w:rsidRPr="00CE2760" w:rsidRDefault="007C3983" w:rsidP="3A18B19B">
      <w:pPr>
        <w:autoSpaceDE w:val="0"/>
        <w:autoSpaceDN w:val="0"/>
        <w:adjustRightInd w:val="0"/>
        <w:jc w:val="both"/>
        <w:rPr>
          <w:rFonts w:ascii="Verdana" w:hAnsi="Verdana" w:cs="Arial"/>
        </w:rPr>
      </w:pPr>
      <w:r w:rsidRPr="3A18B19B">
        <w:rPr>
          <w:rFonts w:ascii="Verdana" w:hAnsi="Verdana" w:cs="Arial"/>
        </w:rPr>
        <w:t xml:space="preserve">Le candidat renseigne la présente fiche pour tous les locaux additionnels qu’il propose, y compris pour ceux qu’il </w:t>
      </w:r>
      <w:r w:rsidRPr="3A18B19B">
        <w:rPr>
          <w:rFonts w:ascii="Verdana" w:hAnsi="Verdana" w:cs="Arial"/>
          <w:u w:val="single"/>
        </w:rPr>
        <w:t>se propose de louer, de faire mettre à sa disposition ou de prendre possession à quelque titre que ce soit</w:t>
      </w:r>
      <w:r w:rsidRPr="3A18B19B">
        <w:rPr>
          <w:rFonts w:ascii="Verdana" w:hAnsi="Verdana" w:cs="Arial"/>
        </w:rPr>
        <w:t xml:space="preserve"> aux fins d’exécution du marché.</w:t>
      </w:r>
    </w:p>
    <w:p w14:paraId="17B51FE8" w14:textId="77777777" w:rsidR="007C3983" w:rsidRPr="00CE2760" w:rsidRDefault="007C3983" w:rsidP="007C3983">
      <w:pPr>
        <w:autoSpaceDE w:val="0"/>
        <w:autoSpaceDN w:val="0"/>
        <w:adjustRightInd w:val="0"/>
        <w:jc w:val="both"/>
        <w:rPr>
          <w:rFonts w:ascii="Verdana" w:hAnsi="Verdana" w:cs="Arial"/>
          <w:b/>
          <w:iCs/>
        </w:rPr>
      </w:pPr>
    </w:p>
    <w:p w14:paraId="1A95C074" w14:textId="77777777" w:rsidR="007C3983" w:rsidRPr="00CE2760" w:rsidRDefault="007C3983" w:rsidP="007C3983">
      <w:pPr>
        <w:autoSpaceDE w:val="0"/>
        <w:autoSpaceDN w:val="0"/>
        <w:adjustRightInd w:val="0"/>
        <w:jc w:val="both"/>
        <w:rPr>
          <w:rFonts w:ascii="Verdana" w:hAnsi="Verdana" w:cs="Arial"/>
          <w:u w:val="single"/>
        </w:rPr>
      </w:pPr>
      <w:r w:rsidRPr="00CE2760">
        <w:rPr>
          <w:rFonts w:ascii="Verdana" w:hAnsi="Verdana" w:cs="Arial"/>
          <w:u w:val="single"/>
        </w:rPr>
        <w:t>Le cadre correspondant de la présente fiche est en conséquence à dupliquer pour chaque local proposé, ainsi qu’à redimensionner autant que de besoin.</w:t>
      </w:r>
    </w:p>
    <w:p w14:paraId="7E04EC51" w14:textId="77777777" w:rsidR="007C3983" w:rsidRPr="00CE2760" w:rsidRDefault="007C3983" w:rsidP="007C3983">
      <w:pPr>
        <w:autoSpaceDE w:val="0"/>
        <w:autoSpaceDN w:val="0"/>
        <w:adjustRightInd w:val="0"/>
        <w:jc w:val="both"/>
        <w:rPr>
          <w:rFonts w:ascii="Verdana" w:hAnsi="Verdana" w:cs="Arial"/>
          <w:b/>
          <w:iCs/>
        </w:rPr>
      </w:pPr>
    </w:p>
    <w:p w14:paraId="1DEAD8E3" w14:textId="6D3D72C1" w:rsidR="007C3983" w:rsidRPr="00CE2760" w:rsidRDefault="007C3983" w:rsidP="007C3983">
      <w:pPr>
        <w:autoSpaceDE w:val="0"/>
        <w:autoSpaceDN w:val="0"/>
        <w:adjustRightInd w:val="0"/>
        <w:jc w:val="both"/>
        <w:rPr>
          <w:rFonts w:ascii="Verdana" w:hAnsi="Verdana" w:cs="Arial"/>
        </w:rPr>
      </w:pPr>
      <w:r w:rsidRPr="00CE2760">
        <w:rPr>
          <w:rFonts w:ascii="Verdana" w:hAnsi="Verdana" w:cs="Arial"/>
          <w:iCs/>
        </w:rPr>
        <w:t>Dans tous les cas, l</w:t>
      </w:r>
      <w:r w:rsidR="003F7D11">
        <w:rPr>
          <w:rFonts w:ascii="Verdana" w:hAnsi="Verdana" w:cs="Arial"/>
          <w:iCs/>
        </w:rPr>
        <w:t>es communes des locaux</w:t>
      </w:r>
      <w:r w:rsidRPr="00CE2760">
        <w:rPr>
          <w:rFonts w:ascii="Verdana" w:hAnsi="Verdana" w:cs="Arial"/>
          <w:iCs/>
        </w:rPr>
        <w:t xml:space="preserve"> communiquées constituent l’engagement minimum du candidat.</w:t>
      </w:r>
    </w:p>
    <w:bookmarkEnd w:id="1"/>
    <w:p w14:paraId="558F40E0" w14:textId="77777777" w:rsidR="007C3983" w:rsidRPr="00CE2760" w:rsidRDefault="007C3983" w:rsidP="007C3983">
      <w:pPr>
        <w:tabs>
          <w:tab w:val="left" w:pos="-142"/>
          <w:tab w:val="left" w:pos="4111"/>
        </w:tabs>
        <w:jc w:val="both"/>
        <w:rPr>
          <w:rFonts w:ascii="Verdana" w:hAnsi="Verdana"/>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7"/>
        <w:gridCol w:w="567"/>
        <w:gridCol w:w="6379"/>
      </w:tblGrid>
      <w:tr w:rsidR="007C3983" w:rsidRPr="00CE2760" w14:paraId="597BCDDD" w14:textId="77777777" w:rsidTr="007C3983">
        <w:trPr>
          <w:trHeight w:val="284"/>
        </w:trPr>
        <w:tc>
          <w:tcPr>
            <w:tcW w:w="3544" w:type="dxa"/>
            <w:gridSpan w:val="2"/>
            <w:tcBorders>
              <w:top w:val="single" w:sz="4" w:space="0" w:color="auto"/>
              <w:left w:val="single" w:sz="4" w:space="0" w:color="auto"/>
              <w:bottom w:val="single" w:sz="4" w:space="0" w:color="auto"/>
              <w:right w:val="single" w:sz="4" w:space="0" w:color="auto"/>
            </w:tcBorders>
            <w:vAlign w:val="center"/>
            <w:hideMark/>
          </w:tcPr>
          <w:p w14:paraId="73B8A4FE" w14:textId="77777777" w:rsidR="007C3983" w:rsidRPr="00CE2760" w:rsidRDefault="007C3983" w:rsidP="007C3983">
            <w:pPr>
              <w:tabs>
                <w:tab w:val="num" w:pos="67"/>
              </w:tabs>
              <w:autoSpaceDE w:val="0"/>
              <w:autoSpaceDN w:val="0"/>
              <w:adjustRightInd w:val="0"/>
              <w:ind w:left="67" w:hanging="67"/>
              <w:rPr>
                <w:rFonts w:ascii="Verdana" w:hAnsi="Verdana" w:cs="Arial"/>
                <w:b/>
                <w:bCs/>
              </w:rPr>
            </w:pPr>
            <w:r w:rsidRPr="00CE2760">
              <w:rPr>
                <w:rFonts w:ascii="Verdana" w:hAnsi="Verdana" w:cs="Arial"/>
                <w:b/>
                <w:bCs/>
              </w:rPr>
              <w:t>Local n°</w:t>
            </w:r>
            <w:proofErr w:type="gramStart"/>
            <w:r w:rsidRPr="00CE2760">
              <w:rPr>
                <w:rFonts w:ascii="Verdana" w:hAnsi="Verdana" w:cs="Arial"/>
                <w:b/>
                <w:bCs/>
              </w:rPr>
              <w:t xml:space="preserve"> ….</w:t>
            </w:r>
            <w:proofErr w:type="gramEnd"/>
          </w:p>
        </w:tc>
        <w:tc>
          <w:tcPr>
            <w:tcW w:w="6379" w:type="dxa"/>
            <w:tcBorders>
              <w:top w:val="single" w:sz="4" w:space="0" w:color="auto"/>
              <w:left w:val="single" w:sz="4" w:space="0" w:color="auto"/>
              <w:bottom w:val="single" w:sz="4" w:space="0" w:color="auto"/>
              <w:right w:val="single" w:sz="4" w:space="0" w:color="auto"/>
            </w:tcBorders>
            <w:vAlign w:val="center"/>
          </w:tcPr>
          <w:p w14:paraId="0D9E9964" w14:textId="77777777" w:rsidR="007C3983" w:rsidRPr="00CE2760" w:rsidRDefault="007C3983" w:rsidP="007C3983">
            <w:pPr>
              <w:autoSpaceDE w:val="0"/>
              <w:autoSpaceDN w:val="0"/>
              <w:adjustRightInd w:val="0"/>
              <w:rPr>
                <w:rFonts w:ascii="Verdana" w:hAnsi="Verdana" w:cs="Arial"/>
                <w:sz w:val="22"/>
                <w:szCs w:val="22"/>
                <w:u w:val="single"/>
              </w:rPr>
            </w:pPr>
          </w:p>
          <w:p w14:paraId="186F4136" w14:textId="77777777" w:rsidR="007C3983" w:rsidRPr="00CE2760" w:rsidRDefault="007C3983" w:rsidP="007C3983">
            <w:pPr>
              <w:autoSpaceDE w:val="0"/>
              <w:autoSpaceDN w:val="0"/>
              <w:adjustRightInd w:val="0"/>
              <w:spacing w:before="120"/>
              <w:rPr>
                <w:rFonts w:ascii="Verdana" w:hAnsi="Verdana" w:cs="Arial"/>
                <w:b/>
              </w:rPr>
            </w:pPr>
            <w:r w:rsidRPr="00CE2760">
              <w:rPr>
                <w:rFonts w:ascii="Verdana" w:hAnsi="Verdana" w:cs="Arial"/>
              </w:rPr>
              <w:fldChar w:fldCharType="begin">
                <w:ffData>
                  <w:name w:val=""/>
                  <w:enabled/>
                  <w:calcOnExit w:val="0"/>
                  <w:checkBox>
                    <w:sizeAuto/>
                    <w:default w:val="0"/>
                  </w:checkBox>
                </w:ffData>
              </w:fldChar>
            </w:r>
            <w:r w:rsidRPr="00CE2760">
              <w:rPr>
                <w:rFonts w:ascii="Verdana" w:hAnsi="Verdana" w:cs="Arial"/>
              </w:rPr>
              <w:instrText xml:space="preserve"> FORMCHECKBOX </w:instrText>
            </w:r>
            <w:r w:rsidRPr="00CE2760">
              <w:rPr>
                <w:rFonts w:ascii="Verdana" w:hAnsi="Verdana" w:cs="Arial"/>
              </w:rPr>
            </w:r>
            <w:r w:rsidRPr="00CE2760">
              <w:rPr>
                <w:rFonts w:ascii="Verdana" w:hAnsi="Verdana" w:cs="Arial"/>
              </w:rPr>
              <w:fldChar w:fldCharType="separate"/>
            </w:r>
            <w:r w:rsidRPr="00CE2760">
              <w:rPr>
                <w:rFonts w:ascii="Verdana" w:hAnsi="Verdana" w:cs="Arial"/>
              </w:rPr>
              <w:fldChar w:fldCharType="end"/>
            </w:r>
            <w:r w:rsidRPr="00CE2760">
              <w:rPr>
                <w:rFonts w:ascii="Verdana" w:hAnsi="Verdana" w:cs="Arial"/>
                <w:i/>
                <w:iCs/>
              </w:rPr>
              <w:t xml:space="preserve">    </w:t>
            </w:r>
            <w:r w:rsidRPr="00CE2760">
              <w:rPr>
                <w:rFonts w:ascii="Verdana" w:hAnsi="Verdana" w:cs="Arial"/>
                <w:b/>
              </w:rPr>
              <w:t>Local additionnel </w:t>
            </w:r>
          </w:p>
          <w:p w14:paraId="7F256AB6" w14:textId="77777777" w:rsidR="007C3983" w:rsidRPr="00CE2760" w:rsidRDefault="007C3983" w:rsidP="007C3983">
            <w:pPr>
              <w:autoSpaceDE w:val="0"/>
              <w:autoSpaceDN w:val="0"/>
              <w:adjustRightInd w:val="0"/>
              <w:rPr>
                <w:rFonts w:ascii="Verdana" w:hAnsi="Verdana" w:cs="Arial"/>
                <w:sz w:val="22"/>
                <w:szCs w:val="22"/>
                <w:u w:val="single"/>
              </w:rPr>
            </w:pPr>
          </w:p>
        </w:tc>
      </w:tr>
      <w:tr w:rsidR="007C3983" w:rsidRPr="00CE2760" w14:paraId="6A74DB09" w14:textId="77777777" w:rsidTr="007C3983">
        <w:trPr>
          <w:trHeight w:val="340"/>
        </w:trPr>
        <w:tc>
          <w:tcPr>
            <w:tcW w:w="9923" w:type="dxa"/>
            <w:gridSpan w:val="3"/>
            <w:tcBorders>
              <w:top w:val="single" w:sz="4" w:space="0" w:color="auto"/>
              <w:left w:val="single" w:sz="4" w:space="0" w:color="auto"/>
              <w:bottom w:val="single" w:sz="4" w:space="0" w:color="auto"/>
              <w:right w:val="single" w:sz="4" w:space="0" w:color="auto"/>
            </w:tcBorders>
            <w:vAlign w:val="center"/>
            <w:hideMark/>
          </w:tcPr>
          <w:p w14:paraId="7D9579F6" w14:textId="77777777" w:rsidR="007C3983" w:rsidRPr="00CE2760" w:rsidRDefault="007C3983" w:rsidP="007C3983">
            <w:pPr>
              <w:autoSpaceDE w:val="0"/>
              <w:autoSpaceDN w:val="0"/>
              <w:adjustRightInd w:val="0"/>
              <w:jc w:val="both"/>
              <w:rPr>
                <w:rFonts w:ascii="Verdana" w:hAnsi="Verdana" w:cs="Arial"/>
              </w:rPr>
            </w:pPr>
            <w:r w:rsidRPr="00CE2760">
              <w:rPr>
                <w:rFonts w:ascii="Verdana" w:hAnsi="Verdana" w:cs="Arial"/>
              </w:rPr>
              <w:t xml:space="preserve">Adresse : </w:t>
            </w:r>
          </w:p>
        </w:tc>
      </w:tr>
      <w:tr w:rsidR="007C3983" w:rsidRPr="00CE2760" w14:paraId="09FCCF5E" w14:textId="77777777" w:rsidTr="007C3983">
        <w:trPr>
          <w:trHeight w:val="340"/>
        </w:trPr>
        <w:tc>
          <w:tcPr>
            <w:tcW w:w="2977" w:type="dxa"/>
            <w:tcBorders>
              <w:top w:val="single" w:sz="4" w:space="0" w:color="auto"/>
              <w:left w:val="single" w:sz="4" w:space="0" w:color="auto"/>
              <w:bottom w:val="single" w:sz="4" w:space="0" w:color="auto"/>
              <w:right w:val="single" w:sz="4" w:space="0" w:color="auto"/>
            </w:tcBorders>
            <w:vAlign w:val="center"/>
            <w:hideMark/>
          </w:tcPr>
          <w:p w14:paraId="2003CE19" w14:textId="77777777" w:rsidR="007C3983" w:rsidRPr="00CE2760" w:rsidRDefault="007C3983" w:rsidP="007C3983">
            <w:pPr>
              <w:autoSpaceDE w:val="0"/>
              <w:autoSpaceDN w:val="0"/>
              <w:adjustRightInd w:val="0"/>
              <w:jc w:val="both"/>
              <w:rPr>
                <w:rFonts w:ascii="Verdana" w:hAnsi="Verdana" w:cs="Arial"/>
              </w:rPr>
            </w:pPr>
            <w:r w:rsidRPr="00CE2760">
              <w:rPr>
                <w:rFonts w:ascii="Verdana" w:hAnsi="Verdana" w:cs="Arial"/>
              </w:rPr>
              <w:t xml:space="preserve">Code postal : </w:t>
            </w:r>
          </w:p>
        </w:tc>
        <w:tc>
          <w:tcPr>
            <w:tcW w:w="6946" w:type="dxa"/>
            <w:gridSpan w:val="2"/>
            <w:tcBorders>
              <w:top w:val="single" w:sz="4" w:space="0" w:color="auto"/>
              <w:left w:val="single" w:sz="4" w:space="0" w:color="auto"/>
              <w:bottom w:val="single" w:sz="4" w:space="0" w:color="auto"/>
              <w:right w:val="single" w:sz="4" w:space="0" w:color="auto"/>
            </w:tcBorders>
            <w:vAlign w:val="center"/>
            <w:hideMark/>
          </w:tcPr>
          <w:p w14:paraId="4D066927" w14:textId="77777777" w:rsidR="007C3983" w:rsidRPr="00CE2760" w:rsidRDefault="007C3983" w:rsidP="007C3983">
            <w:pPr>
              <w:autoSpaceDE w:val="0"/>
              <w:autoSpaceDN w:val="0"/>
              <w:adjustRightInd w:val="0"/>
              <w:jc w:val="both"/>
              <w:rPr>
                <w:rFonts w:ascii="Verdana" w:hAnsi="Verdana" w:cs="Arial"/>
              </w:rPr>
            </w:pPr>
            <w:r w:rsidRPr="00CE2760">
              <w:rPr>
                <w:rFonts w:ascii="Verdana" w:hAnsi="Verdana" w:cs="Arial"/>
              </w:rPr>
              <w:t xml:space="preserve">Commune : </w:t>
            </w:r>
          </w:p>
        </w:tc>
      </w:tr>
      <w:tr w:rsidR="007C3983" w:rsidRPr="00CE2760" w14:paraId="0E5509F6" w14:textId="77777777" w:rsidTr="007C3983">
        <w:trPr>
          <w:trHeight w:val="340"/>
        </w:trPr>
        <w:tc>
          <w:tcPr>
            <w:tcW w:w="2977" w:type="dxa"/>
            <w:tcBorders>
              <w:top w:val="single" w:sz="4" w:space="0" w:color="auto"/>
              <w:left w:val="single" w:sz="4" w:space="0" w:color="auto"/>
              <w:bottom w:val="single" w:sz="4" w:space="0" w:color="auto"/>
              <w:right w:val="single" w:sz="4" w:space="0" w:color="auto"/>
            </w:tcBorders>
            <w:vAlign w:val="center"/>
            <w:hideMark/>
          </w:tcPr>
          <w:p w14:paraId="42AC0697" w14:textId="77777777" w:rsidR="007C3983" w:rsidRPr="00CE2760" w:rsidRDefault="007C3983" w:rsidP="007C3983">
            <w:pPr>
              <w:autoSpaceDE w:val="0"/>
              <w:autoSpaceDN w:val="0"/>
              <w:adjustRightInd w:val="0"/>
              <w:jc w:val="both"/>
              <w:rPr>
                <w:rFonts w:ascii="Verdana" w:hAnsi="Verdana" w:cs="Arial"/>
              </w:rPr>
            </w:pPr>
            <w:r w:rsidRPr="00CE2760">
              <w:rPr>
                <w:rFonts w:ascii="Verdana" w:hAnsi="Verdana" w:cs="Arial"/>
              </w:rPr>
              <w:t xml:space="preserve">Téléphone : </w:t>
            </w:r>
          </w:p>
        </w:tc>
        <w:tc>
          <w:tcPr>
            <w:tcW w:w="6946" w:type="dxa"/>
            <w:gridSpan w:val="2"/>
            <w:tcBorders>
              <w:top w:val="single" w:sz="4" w:space="0" w:color="auto"/>
              <w:left w:val="single" w:sz="4" w:space="0" w:color="auto"/>
              <w:bottom w:val="single" w:sz="4" w:space="0" w:color="auto"/>
              <w:right w:val="single" w:sz="4" w:space="0" w:color="auto"/>
            </w:tcBorders>
            <w:vAlign w:val="center"/>
            <w:hideMark/>
          </w:tcPr>
          <w:p w14:paraId="5C85A698" w14:textId="77777777" w:rsidR="007C3983" w:rsidRPr="00CE2760" w:rsidRDefault="007C3983" w:rsidP="007C3983">
            <w:pPr>
              <w:autoSpaceDE w:val="0"/>
              <w:autoSpaceDN w:val="0"/>
              <w:adjustRightInd w:val="0"/>
              <w:jc w:val="both"/>
              <w:rPr>
                <w:rFonts w:ascii="Verdana" w:hAnsi="Verdana" w:cs="Arial"/>
              </w:rPr>
            </w:pPr>
            <w:r w:rsidRPr="00CE2760">
              <w:rPr>
                <w:rFonts w:ascii="Verdana" w:hAnsi="Verdana" w:cs="Arial"/>
              </w:rPr>
              <w:t xml:space="preserve">Courriel : </w:t>
            </w:r>
          </w:p>
        </w:tc>
      </w:tr>
      <w:tr w:rsidR="007C3983" w:rsidRPr="00CE2760" w14:paraId="54261D4D" w14:textId="77777777" w:rsidTr="007C3983">
        <w:trPr>
          <w:trHeight w:val="630"/>
        </w:trPr>
        <w:tc>
          <w:tcPr>
            <w:tcW w:w="9923" w:type="dxa"/>
            <w:gridSpan w:val="3"/>
            <w:tcBorders>
              <w:top w:val="single" w:sz="4" w:space="0" w:color="auto"/>
              <w:left w:val="single" w:sz="4" w:space="0" w:color="auto"/>
              <w:bottom w:val="single" w:sz="4" w:space="0" w:color="auto"/>
              <w:right w:val="single" w:sz="4" w:space="0" w:color="auto"/>
            </w:tcBorders>
            <w:vAlign w:val="center"/>
          </w:tcPr>
          <w:p w14:paraId="6F6BD5B1" w14:textId="77777777" w:rsidR="007C3983" w:rsidRPr="00CE2760" w:rsidRDefault="007C3983" w:rsidP="007C3983">
            <w:pPr>
              <w:autoSpaceDE w:val="0"/>
              <w:autoSpaceDN w:val="0"/>
              <w:adjustRightInd w:val="0"/>
              <w:jc w:val="both"/>
              <w:rPr>
                <w:rFonts w:ascii="Verdana" w:hAnsi="Verdana" w:cs="Arial"/>
                <w:sz w:val="10"/>
                <w:szCs w:val="10"/>
              </w:rPr>
            </w:pPr>
          </w:p>
          <w:p w14:paraId="16F1D167" w14:textId="77777777" w:rsidR="007C3983" w:rsidRPr="00CE2760" w:rsidRDefault="007C3983" w:rsidP="007C3983">
            <w:pPr>
              <w:autoSpaceDE w:val="0"/>
              <w:autoSpaceDN w:val="0"/>
              <w:adjustRightInd w:val="0"/>
              <w:jc w:val="both"/>
              <w:rPr>
                <w:rFonts w:ascii="Verdana" w:hAnsi="Verdana" w:cs="Arial"/>
                <w:sz w:val="14"/>
                <w:szCs w:val="14"/>
              </w:rPr>
            </w:pPr>
            <w:r w:rsidRPr="00CE2760">
              <w:rPr>
                <w:rFonts w:ascii="Verdana" w:hAnsi="Verdana" w:cs="Arial"/>
                <w:sz w:val="14"/>
                <w:szCs w:val="14"/>
              </w:rPr>
              <w:t>Le candidat renseigne les coordonnées du local proposé s’il en a déjà connaissance.</w:t>
            </w:r>
          </w:p>
          <w:p w14:paraId="55FB17AF" w14:textId="77777777" w:rsidR="007C3983" w:rsidRPr="00CE2760" w:rsidRDefault="007C3983" w:rsidP="007C3983">
            <w:pPr>
              <w:autoSpaceDE w:val="0"/>
              <w:autoSpaceDN w:val="0"/>
              <w:adjustRightInd w:val="0"/>
              <w:jc w:val="both"/>
              <w:rPr>
                <w:rFonts w:ascii="Verdana" w:hAnsi="Verdana" w:cs="Arial"/>
                <w:sz w:val="14"/>
                <w:szCs w:val="14"/>
              </w:rPr>
            </w:pPr>
            <w:r w:rsidRPr="00CE2760">
              <w:rPr>
                <w:rFonts w:ascii="Verdana" w:hAnsi="Verdana" w:cs="Arial"/>
                <w:sz w:val="14"/>
                <w:szCs w:val="14"/>
              </w:rPr>
              <w:t>Dans le cas contraire, il s’engage à louer, faire mettre à sa disposition ou prendre possession à quelque titre que ce soit un ou des locaux dans la commune mentionnée.</w:t>
            </w:r>
          </w:p>
          <w:p w14:paraId="1CC8886A" w14:textId="77777777" w:rsidR="007C3983" w:rsidRPr="00CE2760" w:rsidRDefault="007C3983" w:rsidP="007C3983">
            <w:pPr>
              <w:autoSpaceDE w:val="0"/>
              <w:autoSpaceDN w:val="0"/>
              <w:adjustRightInd w:val="0"/>
              <w:jc w:val="both"/>
              <w:rPr>
                <w:rFonts w:ascii="Verdana" w:hAnsi="Verdana" w:cs="Arial"/>
              </w:rPr>
            </w:pPr>
          </w:p>
        </w:tc>
      </w:tr>
      <w:tr w:rsidR="007C3983" w:rsidRPr="00CE2760" w14:paraId="6E28EA07" w14:textId="77777777" w:rsidTr="007C3983">
        <w:trPr>
          <w:trHeight w:val="630"/>
        </w:trPr>
        <w:tc>
          <w:tcPr>
            <w:tcW w:w="9923" w:type="dxa"/>
            <w:gridSpan w:val="3"/>
            <w:tcBorders>
              <w:top w:val="single" w:sz="4" w:space="0" w:color="auto"/>
              <w:left w:val="single" w:sz="4" w:space="0" w:color="auto"/>
              <w:bottom w:val="single" w:sz="4" w:space="0" w:color="auto"/>
              <w:right w:val="single" w:sz="4" w:space="0" w:color="auto"/>
            </w:tcBorders>
            <w:vAlign w:val="center"/>
            <w:hideMark/>
          </w:tcPr>
          <w:p w14:paraId="553F0829" w14:textId="77777777" w:rsidR="007C3983" w:rsidRPr="00CE2760" w:rsidRDefault="007C3983" w:rsidP="007C3983">
            <w:pPr>
              <w:autoSpaceDE w:val="0"/>
              <w:autoSpaceDN w:val="0"/>
              <w:adjustRightInd w:val="0"/>
              <w:jc w:val="both"/>
              <w:rPr>
                <w:rFonts w:ascii="Verdana" w:hAnsi="Verdana" w:cs="Arial"/>
              </w:rPr>
            </w:pPr>
            <w:r w:rsidRPr="00CE2760">
              <w:rPr>
                <w:rFonts w:ascii="Verdana" w:hAnsi="Verdana" w:cs="Arial"/>
              </w:rPr>
              <w:t xml:space="preserve">Le cas échéant, raison ou dénomination sociale du sous-traitant proposé pour l’exécution des prestations détenteur à quelque titre que ce soit du local correspondant : </w:t>
            </w:r>
          </w:p>
        </w:tc>
      </w:tr>
      <w:tr w:rsidR="007C3983" w:rsidRPr="00CE2760" w14:paraId="4CA8B5D2" w14:textId="77777777" w:rsidTr="007C3983">
        <w:trPr>
          <w:trHeight w:val="630"/>
        </w:trPr>
        <w:tc>
          <w:tcPr>
            <w:tcW w:w="9923" w:type="dxa"/>
            <w:gridSpan w:val="3"/>
            <w:tcBorders>
              <w:top w:val="single" w:sz="4" w:space="0" w:color="auto"/>
              <w:left w:val="single" w:sz="4" w:space="0" w:color="auto"/>
              <w:bottom w:val="single" w:sz="4" w:space="0" w:color="auto"/>
              <w:right w:val="single" w:sz="4" w:space="0" w:color="auto"/>
            </w:tcBorders>
            <w:vAlign w:val="center"/>
            <w:hideMark/>
          </w:tcPr>
          <w:p w14:paraId="32A70648" w14:textId="77777777" w:rsidR="007C3983" w:rsidRPr="00CE2760" w:rsidRDefault="007C3983" w:rsidP="007C3983">
            <w:pPr>
              <w:autoSpaceDE w:val="0"/>
              <w:autoSpaceDN w:val="0"/>
              <w:adjustRightInd w:val="0"/>
              <w:jc w:val="both"/>
              <w:rPr>
                <w:rFonts w:ascii="Verdana" w:hAnsi="Verdana" w:cs="Arial"/>
              </w:rPr>
            </w:pPr>
            <w:r w:rsidRPr="00CE2760">
              <w:rPr>
                <w:rFonts w:ascii="Verdana" w:hAnsi="Verdana" w:cs="Arial"/>
              </w:rPr>
              <w:t xml:space="preserve">Le cas échéant, raison ou dénomination sociale du membre du groupement détenteur à quelque titre que ce soit du local correspondant : </w:t>
            </w:r>
          </w:p>
        </w:tc>
      </w:tr>
    </w:tbl>
    <w:p w14:paraId="7F5425EE" w14:textId="77777777" w:rsidR="007C3983" w:rsidRPr="00CE2760" w:rsidRDefault="007C3983" w:rsidP="007C3983">
      <w:pPr>
        <w:rPr>
          <w:rFonts w:ascii="Verdana" w:hAnsi="Verdana"/>
        </w:rPr>
      </w:pPr>
    </w:p>
    <w:p w14:paraId="5A402A33" w14:textId="77777777" w:rsidR="007C3983" w:rsidRDefault="007C3983" w:rsidP="007C3983">
      <w:pPr>
        <w:rPr>
          <w:rFonts w:ascii="Verdana" w:hAnsi="Verdana"/>
        </w:rPr>
      </w:pPr>
    </w:p>
    <w:p w14:paraId="6A9FC16A" w14:textId="77777777" w:rsidR="00BF76CC" w:rsidRDefault="00BF76CC" w:rsidP="00BF76CC">
      <w:pPr>
        <w:autoSpaceDE w:val="0"/>
        <w:autoSpaceDN w:val="0"/>
        <w:adjustRightInd w:val="0"/>
        <w:jc w:val="both"/>
        <w:rPr>
          <w:ins w:id="2" w:author="LANDRE Lucienne" w:date="2025-06-16T15:36:00Z" w16du:dateUtc="2025-06-16T19:36:00Z"/>
          <w:rFonts w:ascii="Verdana" w:hAnsi="Verdana"/>
        </w:rPr>
      </w:pPr>
    </w:p>
    <w:p w14:paraId="221C76E8" w14:textId="77777777" w:rsidR="00E97E70" w:rsidRDefault="00E97E70" w:rsidP="00BF76CC">
      <w:pPr>
        <w:autoSpaceDE w:val="0"/>
        <w:autoSpaceDN w:val="0"/>
        <w:adjustRightInd w:val="0"/>
        <w:jc w:val="both"/>
        <w:rPr>
          <w:ins w:id="3" w:author="LANDRE Lucienne" w:date="2025-06-16T15:36:00Z" w16du:dateUtc="2025-06-16T19:36:00Z"/>
          <w:rFonts w:ascii="Verdana" w:hAnsi="Verdana"/>
        </w:rPr>
      </w:pPr>
    </w:p>
    <w:p w14:paraId="26DE4946" w14:textId="77777777" w:rsidR="00E97E70" w:rsidRDefault="00E97E70" w:rsidP="00BF76CC">
      <w:pPr>
        <w:autoSpaceDE w:val="0"/>
        <w:autoSpaceDN w:val="0"/>
        <w:adjustRightInd w:val="0"/>
        <w:jc w:val="both"/>
        <w:rPr>
          <w:ins w:id="4" w:author="LANDRE Lucienne" w:date="2025-06-16T15:36:00Z" w16du:dateUtc="2025-06-16T19:36:00Z"/>
          <w:rFonts w:ascii="Verdana" w:hAnsi="Verdana"/>
        </w:rPr>
      </w:pPr>
    </w:p>
    <w:p w14:paraId="1647CB47" w14:textId="77777777" w:rsidR="00E97E70" w:rsidRDefault="00E97E70" w:rsidP="00BF76CC">
      <w:pPr>
        <w:autoSpaceDE w:val="0"/>
        <w:autoSpaceDN w:val="0"/>
        <w:adjustRightInd w:val="0"/>
        <w:jc w:val="both"/>
        <w:rPr>
          <w:ins w:id="5" w:author="LANDRE Lucienne" w:date="2025-06-16T15:36:00Z" w16du:dateUtc="2025-06-16T19:36:00Z"/>
          <w:rFonts w:ascii="Verdana" w:hAnsi="Verdana"/>
        </w:rPr>
      </w:pPr>
    </w:p>
    <w:p w14:paraId="00446D5B" w14:textId="77777777" w:rsidR="00E97E70" w:rsidRDefault="00E97E70" w:rsidP="00BF76CC">
      <w:pPr>
        <w:autoSpaceDE w:val="0"/>
        <w:autoSpaceDN w:val="0"/>
        <w:adjustRightInd w:val="0"/>
        <w:jc w:val="both"/>
        <w:rPr>
          <w:ins w:id="6" w:author="LANDRE Lucienne" w:date="2025-06-16T15:36:00Z" w16du:dateUtc="2025-06-16T19:36:00Z"/>
          <w:rFonts w:ascii="Verdana" w:hAnsi="Verdana"/>
        </w:rPr>
      </w:pPr>
    </w:p>
    <w:p w14:paraId="6F0CE165" w14:textId="77777777" w:rsidR="00E97E70" w:rsidRDefault="00E97E70" w:rsidP="00BF76CC">
      <w:pPr>
        <w:autoSpaceDE w:val="0"/>
        <w:autoSpaceDN w:val="0"/>
        <w:adjustRightInd w:val="0"/>
        <w:jc w:val="both"/>
        <w:rPr>
          <w:ins w:id="7" w:author="LANDRE Lucienne" w:date="2025-06-16T15:36:00Z" w16du:dateUtc="2025-06-16T19:36:00Z"/>
          <w:rFonts w:ascii="Verdana" w:hAnsi="Verdana"/>
        </w:rPr>
      </w:pPr>
    </w:p>
    <w:p w14:paraId="67B3CE96" w14:textId="77777777" w:rsidR="00E97E70" w:rsidRPr="00CE2760" w:rsidRDefault="00E97E70" w:rsidP="00BF76CC">
      <w:pPr>
        <w:autoSpaceDE w:val="0"/>
        <w:autoSpaceDN w:val="0"/>
        <w:adjustRightInd w:val="0"/>
        <w:jc w:val="both"/>
        <w:rPr>
          <w:rFonts w:ascii="Verdana" w:hAnsi="Verdana"/>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73"/>
      </w:tblGrid>
      <w:tr w:rsidR="00BF76CC" w:rsidRPr="00CE2760" w14:paraId="6243C725" w14:textId="77777777" w:rsidTr="007F0A53">
        <w:tc>
          <w:tcPr>
            <w:tcW w:w="10173" w:type="dxa"/>
            <w:tcBorders>
              <w:top w:val="single" w:sz="4" w:space="0" w:color="auto"/>
              <w:left w:val="single" w:sz="4" w:space="0" w:color="auto"/>
              <w:bottom w:val="single" w:sz="4" w:space="0" w:color="auto"/>
              <w:right w:val="single" w:sz="4" w:space="0" w:color="auto"/>
            </w:tcBorders>
            <w:shd w:val="clear" w:color="auto" w:fill="D9D9D9"/>
            <w:hideMark/>
          </w:tcPr>
          <w:p w14:paraId="1EF6EE97" w14:textId="64EF4805" w:rsidR="0050397E" w:rsidRPr="0050397E" w:rsidRDefault="00BF76CC" w:rsidP="0050397E">
            <w:pPr>
              <w:tabs>
                <w:tab w:val="left" w:pos="-142"/>
                <w:tab w:val="left" w:pos="4111"/>
              </w:tabs>
              <w:jc w:val="both"/>
              <w:rPr>
                <w:rFonts w:ascii="Verdana" w:hAnsi="Verdana"/>
                <w:bCs/>
              </w:rPr>
            </w:pPr>
            <w:r>
              <w:rPr>
                <w:rFonts w:ascii="Verdana" w:hAnsi="Verdana"/>
              </w:rPr>
              <w:lastRenderedPageBreak/>
              <w:t>3</w:t>
            </w:r>
            <w:r w:rsidRPr="00CE2760">
              <w:rPr>
                <w:rFonts w:ascii="Verdana" w:hAnsi="Verdana"/>
              </w:rPr>
              <w:t>.</w:t>
            </w:r>
            <w:r w:rsidR="00276C72">
              <w:rPr>
                <w:rFonts w:ascii="Verdana" w:hAnsi="Verdana"/>
              </w:rPr>
              <w:t>2</w:t>
            </w:r>
            <w:r w:rsidRPr="00CE2760">
              <w:rPr>
                <w:rFonts w:ascii="Verdana" w:hAnsi="Verdana"/>
              </w:rPr>
              <w:t xml:space="preserve"> </w:t>
            </w:r>
            <w:r w:rsidR="0050397E">
              <w:rPr>
                <w:rFonts w:ascii="Verdana" w:hAnsi="Verdana"/>
              </w:rPr>
              <w:t>M</w:t>
            </w:r>
            <w:r w:rsidR="0050397E" w:rsidRPr="0050397E">
              <w:rPr>
                <w:rFonts w:ascii="Verdana" w:hAnsi="Verdana"/>
                <w:bCs/>
              </w:rPr>
              <w:t>odalités mises en œuvre pour intervenir au plus près des bénéficiaires</w:t>
            </w:r>
          </w:p>
          <w:p w14:paraId="0DCBE603" w14:textId="022BD99F" w:rsidR="00BF76CC" w:rsidRPr="00CE2760" w:rsidRDefault="00BF76CC" w:rsidP="007F0A53">
            <w:pPr>
              <w:tabs>
                <w:tab w:val="left" w:pos="-142"/>
                <w:tab w:val="left" w:pos="4111"/>
              </w:tabs>
              <w:jc w:val="both"/>
              <w:rPr>
                <w:rFonts w:ascii="Verdana" w:hAnsi="Verdana"/>
              </w:rPr>
            </w:pPr>
          </w:p>
        </w:tc>
      </w:tr>
    </w:tbl>
    <w:p w14:paraId="5D3BD046" w14:textId="77777777" w:rsidR="00BF76CC" w:rsidRDefault="00BF76CC" w:rsidP="007C3983">
      <w:pPr>
        <w:rPr>
          <w:rFonts w:ascii="Verdana" w:hAnsi="Verdana"/>
        </w:rPr>
      </w:pPr>
    </w:p>
    <w:p w14:paraId="5AB1F49B" w14:textId="77777777" w:rsidR="00BF76CC" w:rsidRPr="00CE2760" w:rsidRDefault="00BF76CC" w:rsidP="007C3983">
      <w:pPr>
        <w:rPr>
          <w:rFonts w:ascii="Verdana" w:hAnsi="Verdana"/>
        </w:rPr>
      </w:pPr>
    </w:p>
    <w:p w14:paraId="7801BCB7" w14:textId="162F332A" w:rsidR="007C3983" w:rsidRPr="00CE2760" w:rsidRDefault="007C3983" w:rsidP="007C3983">
      <w:pPr>
        <w:jc w:val="both"/>
        <w:rPr>
          <w:rFonts w:ascii="Verdana" w:hAnsi="Verdana" w:cs="Arial"/>
          <w:color w:val="000000"/>
        </w:rPr>
      </w:pPr>
      <w:r w:rsidRPr="3A18B19B">
        <w:rPr>
          <w:rFonts w:ascii="Verdana" w:hAnsi="Verdana" w:cs="Arial"/>
          <w:color w:val="000000" w:themeColor="text1"/>
        </w:rPr>
        <w:t xml:space="preserve">Le candidat présente, dans le cadre ci-dessous, les modalités qu’il met en œuvre pour intervenir au plus près des bénéficiaires (cf. art. </w:t>
      </w:r>
      <w:r w:rsidR="006C5101">
        <w:rPr>
          <w:rFonts w:ascii="Verdana" w:hAnsi="Verdana" w:cs="Arial"/>
          <w:color w:val="000000" w:themeColor="text1"/>
        </w:rPr>
        <w:t>V.</w:t>
      </w:r>
      <w:r w:rsidR="00EC061C">
        <w:rPr>
          <w:rFonts w:ascii="Verdana" w:hAnsi="Verdana" w:cs="Arial"/>
          <w:color w:val="000000" w:themeColor="text1"/>
        </w:rPr>
        <w:t>C</w:t>
      </w:r>
      <w:r w:rsidRPr="3A18B19B">
        <w:rPr>
          <w:rFonts w:ascii="Verdana" w:hAnsi="Verdana" w:cs="Arial"/>
          <w:color w:val="000000" w:themeColor="text1"/>
        </w:rPr>
        <w:t>.</w:t>
      </w:r>
      <w:r w:rsidR="00EC061C">
        <w:rPr>
          <w:rFonts w:ascii="Verdana" w:hAnsi="Verdana" w:cs="Arial"/>
          <w:color w:val="000000" w:themeColor="text1"/>
        </w:rPr>
        <w:t>2</w:t>
      </w:r>
      <w:r w:rsidRPr="3A18B19B">
        <w:rPr>
          <w:rFonts w:ascii="Verdana" w:hAnsi="Verdana" w:cs="Arial"/>
          <w:color w:val="000000" w:themeColor="text1"/>
        </w:rPr>
        <w:t xml:space="preserve"> du CCFT). S’il s’agit d’un local, le candidat en précise l’adresse. </w:t>
      </w:r>
    </w:p>
    <w:p w14:paraId="75B1B396" w14:textId="77777777" w:rsidR="007C3983" w:rsidRPr="00CE2760" w:rsidRDefault="007C3983" w:rsidP="007C3983">
      <w:pPr>
        <w:autoSpaceDE w:val="0"/>
        <w:autoSpaceDN w:val="0"/>
        <w:adjustRightInd w:val="0"/>
        <w:jc w:val="both"/>
        <w:rPr>
          <w:rFonts w:ascii="Verdana" w:hAnsi="Verdana" w:cs="Arial"/>
          <w:color w:val="FF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13"/>
      </w:tblGrid>
      <w:tr w:rsidR="007C3983" w:rsidRPr="00CE2760" w14:paraId="14AE30FB" w14:textId="77777777" w:rsidTr="007C3983">
        <w:tc>
          <w:tcPr>
            <w:tcW w:w="10062" w:type="dxa"/>
            <w:tcBorders>
              <w:top w:val="single" w:sz="4" w:space="0" w:color="auto"/>
              <w:left w:val="single" w:sz="4" w:space="0" w:color="auto"/>
              <w:bottom w:val="single" w:sz="4" w:space="0" w:color="auto"/>
              <w:right w:val="single" w:sz="4" w:space="0" w:color="auto"/>
            </w:tcBorders>
          </w:tcPr>
          <w:p w14:paraId="3D436C1E" w14:textId="77777777" w:rsidR="007C3983" w:rsidRPr="00CE2760" w:rsidRDefault="007C3983" w:rsidP="007C3983">
            <w:pPr>
              <w:tabs>
                <w:tab w:val="left" w:pos="-142"/>
                <w:tab w:val="left" w:pos="4111"/>
              </w:tabs>
              <w:jc w:val="both"/>
              <w:rPr>
                <w:rFonts w:ascii="Verdana" w:hAnsi="Verdana" w:cs="Arial"/>
                <w:b/>
                <w:bCs/>
                <w:caps/>
              </w:rPr>
            </w:pPr>
          </w:p>
          <w:p w14:paraId="5E9780A8" w14:textId="77777777" w:rsidR="007C3983" w:rsidRPr="00CE2760" w:rsidRDefault="007C3983" w:rsidP="007C3983">
            <w:pPr>
              <w:tabs>
                <w:tab w:val="left" w:pos="708"/>
                <w:tab w:val="center" w:pos="4536"/>
                <w:tab w:val="right" w:pos="9072"/>
              </w:tabs>
              <w:rPr>
                <w:rFonts w:ascii="Verdana" w:hAnsi="Verdana" w:cs="Arial"/>
              </w:rPr>
            </w:pPr>
            <w:r w:rsidRPr="00CE2760">
              <w:rPr>
                <w:rFonts w:ascii="Verdana" w:hAnsi="Verdana" w:cs="Arial"/>
                <w:i/>
                <w:sz w:val="16"/>
              </w:rPr>
              <w:t>(</w:t>
            </w:r>
            <w:proofErr w:type="gramStart"/>
            <w:r w:rsidRPr="00CE2760">
              <w:rPr>
                <w:rFonts w:ascii="Verdana" w:hAnsi="Verdana" w:cs="Arial"/>
                <w:i/>
                <w:sz w:val="16"/>
              </w:rPr>
              <w:t>cadre</w:t>
            </w:r>
            <w:proofErr w:type="gramEnd"/>
            <w:r w:rsidRPr="00CE2760">
              <w:rPr>
                <w:rFonts w:ascii="Verdana" w:hAnsi="Verdana" w:cs="Arial"/>
                <w:i/>
                <w:sz w:val="16"/>
              </w:rPr>
              <w:t xml:space="preserve"> à agrandir autant que de besoin)</w:t>
            </w:r>
          </w:p>
          <w:p w14:paraId="752F8AFD" w14:textId="77777777" w:rsidR="007C3983" w:rsidRPr="00CE2760" w:rsidRDefault="007C3983" w:rsidP="007C3983">
            <w:pPr>
              <w:tabs>
                <w:tab w:val="left" w:pos="-142"/>
                <w:tab w:val="left" w:pos="4111"/>
              </w:tabs>
              <w:jc w:val="both"/>
              <w:rPr>
                <w:rFonts w:ascii="Verdana" w:hAnsi="Verdana" w:cs="Arial"/>
                <w:b/>
                <w:bCs/>
                <w:caps/>
              </w:rPr>
            </w:pPr>
          </w:p>
          <w:p w14:paraId="3BF40392" w14:textId="77777777" w:rsidR="007C3983" w:rsidRPr="00CE2760" w:rsidRDefault="007C3983" w:rsidP="007C3983">
            <w:pPr>
              <w:tabs>
                <w:tab w:val="left" w:pos="-142"/>
                <w:tab w:val="left" w:pos="4111"/>
              </w:tabs>
              <w:jc w:val="both"/>
              <w:rPr>
                <w:rFonts w:ascii="Verdana" w:hAnsi="Verdana" w:cs="Arial"/>
                <w:b/>
                <w:bCs/>
                <w:caps/>
              </w:rPr>
            </w:pPr>
          </w:p>
          <w:p w14:paraId="1B39D507" w14:textId="77777777" w:rsidR="007C3983" w:rsidRPr="00CE2760" w:rsidRDefault="007C3983" w:rsidP="007C3983">
            <w:pPr>
              <w:tabs>
                <w:tab w:val="left" w:pos="-142"/>
                <w:tab w:val="left" w:pos="4111"/>
              </w:tabs>
              <w:jc w:val="both"/>
              <w:rPr>
                <w:rFonts w:ascii="Verdana" w:hAnsi="Verdana" w:cs="Arial"/>
                <w:b/>
                <w:bCs/>
                <w:caps/>
              </w:rPr>
            </w:pPr>
          </w:p>
        </w:tc>
      </w:tr>
    </w:tbl>
    <w:p w14:paraId="6CE0CEBA" w14:textId="77777777" w:rsidR="0050397E" w:rsidRDefault="00183545" w:rsidP="00183545">
      <w:pPr>
        <w:tabs>
          <w:tab w:val="left" w:pos="-142"/>
          <w:tab w:val="left" w:pos="4111"/>
        </w:tabs>
        <w:jc w:val="both"/>
        <w:rPr>
          <w:rFonts w:ascii="Verdana" w:hAnsi="Verdana" w:cs="Arial"/>
          <w:b/>
          <w:bCs/>
          <w:caps/>
        </w:rPr>
      </w:pPr>
      <w:r w:rsidRPr="00CE2760">
        <w:rPr>
          <w:rFonts w:ascii="Verdana" w:hAnsi="Verdana" w:cs="Arial"/>
          <w:b/>
          <w:bCs/>
          <w:caps/>
        </w:rPr>
        <w:br w:type="page"/>
      </w:r>
    </w:p>
    <w:tbl>
      <w:tblPr>
        <w:tblW w:w="10249" w:type="dxa"/>
        <w:tblInd w:w="-71" w:type="dxa"/>
        <w:shd w:val="solid" w:color="000080" w:fill="auto"/>
        <w:tblLayout w:type="fixed"/>
        <w:tblCellMar>
          <w:left w:w="71" w:type="dxa"/>
          <w:right w:w="71" w:type="dxa"/>
        </w:tblCellMar>
        <w:tblLook w:val="0000" w:firstRow="0" w:lastRow="0" w:firstColumn="0" w:lastColumn="0" w:noHBand="0" w:noVBand="0"/>
      </w:tblPr>
      <w:tblGrid>
        <w:gridCol w:w="10249"/>
      </w:tblGrid>
      <w:tr w:rsidR="0050397E" w:rsidRPr="00CE2760" w14:paraId="2EA45679" w14:textId="77777777" w:rsidTr="002550BA">
        <w:trPr>
          <w:trHeight w:val="755"/>
        </w:trPr>
        <w:tc>
          <w:tcPr>
            <w:tcW w:w="10249" w:type="dxa"/>
            <w:shd w:val="solid" w:color="000080" w:fill="auto"/>
            <w:vAlign w:val="center"/>
          </w:tcPr>
          <w:p w14:paraId="0767A7FD" w14:textId="24D94512" w:rsidR="0050397E" w:rsidRPr="00CE2760" w:rsidRDefault="0050397E" w:rsidP="002550BA">
            <w:pPr>
              <w:tabs>
                <w:tab w:val="left" w:pos="-142"/>
                <w:tab w:val="left" w:pos="322"/>
              </w:tabs>
              <w:jc w:val="both"/>
              <w:rPr>
                <w:rFonts w:ascii="Verdana" w:hAnsi="Verdana" w:cs="Arial"/>
                <w:b/>
                <w:bCs/>
                <w:sz w:val="24"/>
                <w:szCs w:val="24"/>
              </w:rPr>
            </w:pPr>
            <w:r w:rsidRPr="00CE2760">
              <w:rPr>
                <w:rFonts w:ascii="Verdana" w:hAnsi="Verdana"/>
              </w:rPr>
              <w:lastRenderedPageBreak/>
              <w:br w:type="page"/>
            </w:r>
            <w:r w:rsidRPr="00CE2760">
              <w:rPr>
                <w:rFonts w:ascii="Verdana" w:hAnsi="Verdana" w:cs="Arial"/>
                <w:b/>
                <w:bCs/>
              </w:rPr>
              <w:br w:type="page"/>
            </w:r>
            <w:r w:rsidRPr="00CE2760">
              <w:rPr>
                <w:rFonts w:ascii="Verdana" w:hAnsi="Verdana" w:cs="Arial"/>
                <w:b/>
                <w:bCs/>
              </w:rPr>
              <w:br w:type="page"/>
            </w:r>
            <w:r w:rsidRPr="00CE2760">
              <w:rPr>
                <w:rFonts w:ascii="Verdana" w:hAnsi="Verdana" w:cs="Arial"/>
                <w:b/>
                <w:bCs/>
                <w:sz w:val="24"/>
                <w:szCs w:val="24"/>
              </w:rPr>
              <w:t xml:space="preserve">FICHE </w:t>
            </w:r>
            <w:r>
              <w:rPr>
                <w:rFonts w:ascii="Verdana" w:hAnsi="Verdana" w:cs="Arial"/>
                <w:b/>
                <w:bCs/>
                <w:sz w:val="24"/>
                <w:szCs w:val="24"/>
              </w:rPr>
              <w:t xml:space="preserve">4 </w:t>
            </w:r>
            <w:r w:rsidRPr="00CE2760">
              <w:rPr>
                <w:rFonts w:ascii="Verdana" w:hAnsi="Verdana" w:cs="Arial"/>
                <w:b/>
                <w:bCs/>
                <w:sz w:val="24"/>
                <w:szCs w:val="24"/>
              </w:rPr>
              <w:t xml:space="preserve">– </w:t>
            </w:r>
            <w:r w:rsidRPr="0050397E">
              <w:rPr>
                <w:rFonts w:ascii="Verdana" w:hAnsi="Verdana" w:cs="Arial"/>
                <w:b/>
                <w:bCs/>
                <w:sz w:val="24"/>
                <w:szCs w:val="24"/>
              </w:rPr>
              <w:t>PRISE EN COMPTE DES EMISSIONS DE GAZ A EFFET DE SERRE POUR L’EXECUTION DU MARCHE</w:t>
            </w:r>
          </w:p>
        </w:tc>
      </w:tr>
    </w:tbl>
    <w:p w14:paraId="30BF381E" w14:textId="77777777" w:rsidR="00183545" w:rsidRPr="00CE2760" w:rsidRDefault="00183545" w:rsidP="00183545">
      <w:pPr>
        <w:tabs>
          <w:tab w:val="left" w:pos="-142"/>
          <w:tab w:val="left" w:pos="4111"/>
        </w:tabs>
        <w:jc w:val="both"/>
        <w:rPr>
          <w:rFonts w:ascii="Verdana" w:hAnsi="Verdana" w:cs="Arial"/>
          <w:color w:val="000000"/>
        </w:rPr>
      </w:pPr>
    </w:p>
    <w:p w14:paraId="32D8B1A3" w14:textId="77777777" w:rsidR="00183545" w:rsidRPr="00CE2760" w:rsidRDefault="00183545" w:rsidP="00183545">
      <w:pPr>
        <w:tabs>
          <w:tab w:val="left" w:pos="-142"/>
          <w:tab w:val="left" w:pos="4111"/>
        </w:tabs>
        <w:jc w:val="both"/>
        <w:rPr>
          <w:rFonts w:ascii="Verdana" w:hAnsi="Verdana" w:cs="Arial"/>
          <w:color w:val="000000"/>
        </w:rPr>
      </w:pPr>
      <w:r w:rsidRPr="00CE2760">
        <w:rPr>
          <w:rFonts w:ascii="Verdana" w:hAnsi="Verdana" w:cs="Arial"/>
          <w:color w:val="000000"/>
        </w:rPr>
        <w:t xml:space="preserve">France Travail, en accord avec les objectifs de réduction des émissions de gaz à effet de serre que s'est fixée la France, souhaite réduire l'impact indirect de ses activités sur le changement climatique. La réduction des émissions de gaz à effet de serre générées dans le cadre de l’exécution de ses prestations constitue un levier central dans l'atteinte de cet objectif. </w:t>
      </w:r>
    </w:p>
    <w:p w14:paraId="3E2392C8" w14:textId="77777777" w:rsidR="00183545" w:rsidRPr="00CE2760" w:rsidRDefault="00183545" w:rsidP="00183545">
      <w:pPr>
        <w:tabs>
          <w:tab w:val="left" w:pos="-142"/>
          <w:tab w:val="left" w:pos="4111"/>
        </w:tabs>
        <w:jc w:val="both"/>
        <w:rPr>
          <w:rFonts w:ascii="Verdana" w:hAnsi="Verdana" w:cs="Arial"/>
          <w:color w:val="000000"/>
        </w:rPr>
      </w:pPr>
    </w:p>
    <w:p w14:paraId="75C2D0F4" w14:textId="77777777" w:rsidR="00183545" w:rsidRPr="00CE2760" w:rsidRDefault="00183545" w:rsidP="00183545">
      <w:pPr>
        <w:tabs>
          <w:tab w:val="left" w:pos="-142"/>
          <w:tab w:val="left" w:pos="4111"/>
        </w:tabs>
        <w:jc w:val="both"/>
        <w:rPr>
          <w:rFonts w:ascii="Verdana" w:hAnsi="Verdana" w:cs="Arial"/>
          <w:color w:val="000000"/>
        </w:rPr>
      </w:pPr>
      <w:r w:rsidRPr="00CE2760">
        <w:rPr>
          <w:rFonts w:ascii="Verdana" w:hAnsi="Verdana" w:cs="Arial"/>
          <w:color w:val="000000"/>
        </w:rPr>
        <w:t>Pour répondre à cet objectif, le candidat renseigne, pour chaque question posée ci-dessous, et en suivant la méthodologie présentée lorsqu’elle y est spécifiée, le cadre correspondant.</w:t>
      </w:r>
    </w:p>
    <w:p w14:paraId="4DD719B9" w14:textId="77777777" w:rsidR="00183545" w:rsidRPr="00CE2760" w:rsidRDefault="00183545" w:rsidP="00183545">
      <w:pPr>
        <w:tabs>
          <w:tab w:val="left" w:pos="-142"/>
          <w:tab w:val="left" w:pos="4111"/>
        </w:tabs>
        <w:jc w:val="both"/>
        <w:rPr>
          <w:rFonts w:ascii="Verdana" w:hAnsi="Verdana" w:cs="Arial"/>
          <w:color w:val="000000"/>
        </w:rPr>
      </w:pPr>
    </w:p>
    <w:p w14:paraId="5002BC6D" w14:textId="77777777" w:rsidR="00183545" w:rsidRPr="00CE2760" w:rsidRDefault="00183545" w:rsidP="00183545">
      <w:pPr>
        <w:tabs>
          <w:tab w:val="left" w:pos="-142"/>
          <w:tab w:val="left" w:pos="4111"/>
        </w:tabs>
        <w:jc w:val="both"/>
        <w:rPr>
          <w:rFonts w:ascii="Verdana" w:hAnsi="Verdana" w:cs="Arial"/>
          <w:color w:val="000000"/>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73"/>
      </w:tblGrid>
      <w:tr w:rsidR="00183545" w:rsidRPr="00CE2760" w14:paraId="65BFDC8E" w14:textId="77777777" w:rsidTr="00183545">
        <w:tc>
          <w:tcPr>
            <w:tcW w:w="10173" w:type="dxa"/>
            <w:tcBorders>
              <w:top w:val="single" w:sz="4" w:space="0" w:color="auto"/>
              <w:left w:val="single" w:sz="4" w:space="0" w:color="auto"/>
              <w:bottom w:val="single" w:sz="4" w:space="0" w:color="auto"/>
              <w:right w:val="single" w:sz="4" w:space="0" w:color="auto"/>
            </w:tcBorders>
            <w:shd w:val="clear" w:color="auto" w:fill="D9D9D9"/>
            <w:hideMark/>
          </w:tcPr>
          <w:p w14:paraId="140382DC" w14:textId="1015CDF0" w:rsidR="00183545" w:rsidRPr="00CE2760" w:rsidRDefault="00BF76CC">
            <w:pPr>
              <w:tabs>
                <w:tab w:val="left" w:pos="-142"/>
                <w:tab w:val="left" w:pos="4111"/>
              </w:tabs>
              <w:jc w:val="both"/>
              <w:rPr>
                <w:rFonts w:ascii="Verdana" w:hAnsi="Verdana"/>
              </w:rPr>
            </w:pPr>
            <w:r>
              <w:rPr>
                <w:rFonts w:ascii="Verdana" w:hAnsi="Verdana"/>
              </w:rPr>
              <w:t>4</w:t>
            </w:r>
            <w:r w:rsidR="00183545" w:rsidRPr="00CE2760">
              <w:rPr>
                <w:rFonts w:ascii="Verdana" w:hAnsi="Verdana"/>
              </w:rPr>
              <w:t xml:space="preserve">.1 Sources d’énergie utilisées pour </w:t>
            </w:r>
            <w:r w:rsidR="0050397E">
              <w:rPr>
                <w:rFonts w:ascii="Verdana" w:hAnsi="Verdana"/>
              </w:rPr>
              <w:t>rafraichir l</w:t>
            </w:r>
            <w:r w:rsidR="00183545" w:rsidRPr="00CE2760">
              <w:rPr>
                <w:rFonts w:ascii="Verdana" w:hAnsi="Verdana"/>
              </w:rPr>
              <w:t>es locaux affectés à l’exécution du marché</w:t>
            </w:r>
          </w:p>
        </w:tc>
      </w:tr>
    </w:tbl>
    <w:p w14:paraId="0C7D1AFE" w14:textId="77777777" w:rsidR="00183545" w:rsidRPr="00CE2760" w:rsidRDefault="00183545" w:rsidP="00183545">
      <w:pPr>
        <w:tabs>
          <w:tab w:val="left" w:pos="-142"/>
          <w:tab w:val="left" w:pos="4111"/>
        </w:tabs>
        <w:jc w:val="both"/>
        <w:rPr>
          <w:rFonts w:ascii="Verdana" w:hAnsi="Verdana" w:cs="Arial"/>
          <w:color w:val="000000"/>
        </w:rPr>
      </w:pPr>
    </w:p>
    <w:p w14:paraId="368128DD" w14:textId="77777777" w:rsidR="00183545" w:rsidRPr="00CE2760" w:rsidRDefault="00183545" w:rsidP="00183545">
      <w:pPr>
        <w:tabs>
          <w:tab w:val="left" w:pos="-142"/>
          <w:tab w:val="left" w:pos="4111"/>
        </w:tabs>
        <w:jc w:val="both"/>
        <w:rPr>
          <w:rFonts w:ascii="Verdana" w:hAnsi="Verdana" w:cs="Arial"/>
          <w:color w:val="FFFFFF"/>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34"/>
        <w:gridCol w:w="6831"/>
        <w:gridCol w:w="1348"/>
      </w:tblGrid>
      <w:tr w:rsidR="00183545" w:rsidRPr="00CE2760" w14:paraId="48E75B6E" w14:textId="77777777" w:rsidTr="00183545">
        <w:trPr>
          <w:trHeight w:val="920"/>
        </w:trPr>
        <w:tc>
          <w:tcPr>
            <w:tcW w:w="10138" w:type="dxa"/>
            <w:gridSpan w:val="3"/>
            <w:tcBorders>
              <w:top w:val="single" w:sz="4" w:space="0" w:color="auto"/>
              <w:left w:val="single" w:sz="4" w:space="0" w:color="auto"/>
              <w:bottom w:val="single" w:sz="4" w:space="0" w:color="auto"/>
              <w:right w:val="single" w:sz="4" w:space="0" w:color="auto"/>
            </w:tcBorders>
            <w:hideMark/>
          </w:tcPr>
          <w:p w14:paraId="14096EAB" w14:textId="271BDD10" w:rsidR="00183545" w:rsidRPr="00CE2760" w:rsidRDefault="00183545">
            <w:pPr>
              <w:tabs>
                <w:tab w:val="left" w:pos="-142"/>
                <w:tab w:val="left" w:pos="4111"/>
              </w:tabs>
              <w:jc w:val="both"/>
              <w:rPr>
                <w:rFonts w:ascii="Verdana" w:hAnsi="Verdana" w:cs="Arial"/>
                <w:bCs/>
                <w:color w:val="000000"/>
              </w:rPr>
            </w:pPr>
            <w:r w:rsidRPr="00CE2760">
              <w:rPr>
                <w:rFonts w:ascii="Verdana" w:hAnsi="Verdana" w:cs="Arial"/>
                <w:bCs/>
                <w:color w:val="000000"/>
              </w:rPr>
              <w:t>Quelle part, (en pourcentage) de chaque source d'énergie (gaz naturel, électricité, fioul, réseau de chaleur, charbon, bois) utilisez-vous pour rafraichir les surfaces exploitées pour l’exécution des prestations réalisées dans les locaux proposés sur les lieux d’exécution obligatoires et les locaux additionnels ?</w:t>
            </w:r>
          </w:p>
        </w:tc>
      </w:tr>
      <w:tr w:rsidR="00183545" w:rsidRPr="00CE2760" w14:paraId="4F497D26" w14:textId="77777777" w:rsidTr="00183545">
        <w:trPr>
          <w:trHeight w:val="1689"/>
        </w:trPr>
        <w:tc>
          <w:tcPr>
            <w:tcW w:w="1726" w:type="dxa"/>
            <w:tcBorders>
              <w:top w:val="single" w:sz="4" w:space="0" w:color="auto"/>
              <w:left w:val="single" w:sz="4" w:space="0" w:color="auto"/>
              <w:bottom w:val="single" w:sz="4" w:space="0" w:color="auto"/>
              <w:right w:val="single" w:sz="4" w:space="0" w:color="auto"/>
            </w:tcBorders>
          </w:tcPr>
          <w:p w14:paraId="6EAB6579" w14:textId="77777777" w:rsidR="00183545" w:rsidRPr="00CE2760" w:rsidRDefault="00183545">
            <w:pPr>
              <w:tabs>
                <w:tab w:val="left" w:pos="-142"/>
                <w:tab w:val="left" w:pos="4111"/>
              </w:tabs>
              <w:jc w:val="both"/>
              <w:rPr>
                <w:rFonts w:ascii="Verdana" w:hAnsi="Verdana" w:cs="Arial"/>
                <w:color w:val="000000"/>
              </w:rPr>
            </w:pPr>
          </w:p>
          <w:p w14:paraId="4060BCFB" w14:textId="77777777" w:rsidR="00183545" w:rsidRPr="00CE2760" w:rsidRDefault="00183545">
            <w:pPr>
              <w:tabs>
                <w:tab w:val="left" w:pos="-142"/>
                <w:tab w:val="left" w:pos="4111"/>
              </w:tabs>
              <w:jc w:val="both"/>
              <w:rPr>
                <w:rFonts w:ascii="Verdana" w:hAnsi="Verdana" w:cs="Arial"/>
                <w:color w:val="000000"/>
              </w:rPr>
            </w:pPr>
          </w:p>
          <w:p w14:paraId="5A3EC3EC" w14:textId="77777777" w:rsidR="00183545" w:rsidRPr="00CE2760" w:rsidRDefault="00183545">
            <w:pPr>
              <w:tabs>
                <w:tab w:val="left" w:pos="-142"/>
                <w:tab w:val="left" w:pos="4111"/>
              </w:tabs>
              <w:jc w:val="both"/>
              <w:rPr>
                <w:rFonts w:ascii="Verdana" w:hAnsi="Verdana" w:cs="Arial"/>
                <w:b/>
                <w:color w:val="000000"/>
              </w:rPr>
            </w:pPr>
            <w:r w:rsidRPr="00CE2760">
              <w:rPr>
                <w:rFonts w:ascii="Verdana" w:hAnsi="Verdana" w:cs="Arial"/>
                <w:b/>
                <w:color w:val="000000"/>
              </w:rPr>
              <w:t>Méthodologie</w:t>
            </w:r>
          </w:p>
        </w:tc>
        <w:tc>
          <w:tcPr>
            <w:tcW w:w="8412" w:type="dxa"/>
            <w:gridSpan w:val="2"/>
            <w:tcBorders>
              <w:top w:val="single" w:sz="4" w:space="0" w:color="auto"/>
              <w:left w:val="single" w:sz="4" w:space="0" w:color="auto"/>
              <w:bottom w:val="single" w:sz="4" w:space="0" w:color="auto"/>
              <w:right w:val="single" w:sz="4" w:space="0" w:color="auto"/>
            </w:tcBorders>
            <w:hideMark/>
          </w:tcPr>
          <w:p w14:paraId="34EF0D4D" w14:textId="77777777" w:rsidR="00183545" w:rsidRPr="00CE2760" w:rsidRDefault="00183545">
            <w:pPr>
              <w:tabs>
                <w:tab w:val="left" w:pos="-142"/>
                <w:tab w:val="left" w:pos="4111"/>
              </w:tabs>
              <w:jc w:val="both"/>
              <w:rPr>
                <w:rFonts w:ascii="Verdana" w:hAnsi="Verdana" w:cs="Arial"/>
                <w:color w:val="000000"/>
              </w:rPr>
            </w:pPr>
            <w:r w:rsidRPr="00CE2760">
              <w:rPr>
                <w:rFonts w:ascii="Verdana" w:hAnsi="Verdana" w:cs="Arial"/>
                <w:color w:val="000000"/>
              </w:rPr>
              <w:t>- Soit vous utilisez la même source d'énergie dans tous les locaux, dans ce cas, indiquer "100%" puis la source en question :</w:t>
            </w:r>
          </w:p>
          <w:p w14:paraId="51DE1146" w14:textId="77777777" w:rsidR="00183545" w:rsidRPr="00CE2760" w:rsidRDefault="00183545">
            <w:pPr>
              <w:tabs>
                <w:tab w:val="left" w:pos="-142"/>
                <w:tab w:val="left" w:pos="4111"/>
              </w:tabs>
              <w:jc w:val="both"/>
              <w:rPr>
                <w:rFonts w:ascii="Verdana" w:hAnsi="Verdana" w:cs="Arial"/>
                <w:color w:val="000000"/>
              </w:rPr>
            </w:pPr>
            <w:r w:rsidRPr="00CE2760">
              <w:rPr>
                <w:rFonts w:ascii="Verdana" w:hAnsi="Verdana" w:cs="Arial"/>
                <w:color w:val="000000"/>
              </w:rPr>
              <w:br/>
              <w:t xml:space="preserve">- Soit vous utilisez des sources différentes, dans ce cas, vous indiquez la part que représente chacune des sources d'énergie utilisées pour chauffer ou rafraichir chacun locaux. </w:t>
            </w:r>
          </w:p>
        </w:tc>
      </w:tr>
      <w:tr w:rsidR="00183545" w:rsidRPr="00CE2760" w14:paraId="597FF5AF" w14:textId="77777777" w:rsidTr="00183545">
        <w:trPr>
          <w:trHeight w:val="900"/>
        </w:trPr>
        <w:tc>
          <w:tcPr>
            <w:tcW w:w="8788" w:type="dxa"/>
            <w:gridSpan w:val="2"/>
            <w:tcBorders>
              <w:top w:val="single" w:sz="4" w:space="0" w:color="auto"/>
              <w:left w:val="single" w:sz="4" w:space="0" w:color="auto"/>
              <w:bottom w:val="single" w:sz="4" w:space="0" w:color="auto"/>
              <w:right w:val="single" w:sz="4" w:space="0" w:color="auto"/>
            </w:tcBorders>
            <w:hideMark/>
          </w:tcPr>
          <w:p w14:paraId="51530906" w14:textId="77777777" w:rsidR="00183545" w:rsidRPr="00CE2760" w:rsidRDefault="00183545">
            <w:pPr>
              <w:tabs>
                <w:tab w:val="left" w:pos="-142"/>
                <w:tab w:val="left" w:pos="4111"/>
              </w:tabs>
              <w:jc w:val="center"/>
              <w:rPr>
                <w:rFonts w:ascii="Verdana" w:hAnsi="Verdana" w:cs="Arial"/>
                <w:b/>
                <w:color w:val="000000"/>
              </w:rPr>
            </w:pPr>
            <w:r w:rsidRPr="00CE2760">
              <w:rPr>
                <w:rFonts w:ascii="Verdana" w:hAnsi="Verdana" w:cs="Arial"/>
                <w:b/>
                <w:color w:val="000000"/>
              </w:rPr>
              <w:t>Source(s) d’énergie</w:t>
            </w:r>
          </w:p>
        </w:tc>
        <w:tc>
          <w:tcPr>
            <w:tcW w:w="1350" w:type="dxa"/>
            <w:tcBorders>
              <w:top w:val="single" w:sz="4" w:space="0" w:color="auto"/>
              <w:left w:val="single" w:sz="4" w:space="0" w:color="auto"/>
              <w:bottom w:val="single" w:sz="4" w:space="0" w:color="auto"/>
              <w:right w:val="single" w:sz="4" w:space="0" w:color="auto"/>
            </w:tcBorders>
            <w:hideMark/>
          </w:tcPr>
          <w:p w14:paraId="798E0C6F" w14:textId="77777777" w:rsidR="00183545" w:rsidRPr="00CE2760" w:rsidRDefault="00183545">
            <w:pPr>
              <w:tabs>
                <w:tab w:val="left" w:pos="-142"/>
                <w:tab w:val="left" w:pos="4111"/>
              </w:tabs>
              <w:rPr>
                <w:rFonts w:ascii="Verdana" w:hAnsi="Verdana" w:cs="Arial"/>
                <w:strike/>
                <w:color w:val="000000"/>
              </w:rPr>
            </w:pPr>
            <w:r w:rsidRPr="00CE2760">
              <w:rPr>
                <w:rFonts w:ascii="Verdana" w:hAnsi="Verdana" w:cs="Arial"/>
                <w:color w:val="000000"/>
              </w:rPr>
              <w:t>Part des sources d’énergie dans l’ensemble (en %)</w:t>
            </w:r>
          </w:p>
        </w:tc>
      </w:tr>
      <w:tr w:rsidR="00183545" w:rsidRPr="00CE2760" w14:paraId="2DB1F4D2" w14:textId="77777777" w:rsidTr="00183545">
        <w:trPr>
          <w:trHeight w:val="3381"/>
        </w:trPr>
        <w:tc>
          <w:tcPr>
            <w:tcW w:w="8788" w:type="dxa"/>
            <w:gridSpan w:val="2"/>
            <w:tcBorders>
              <w:top w:val="single" w:sz="4" w:space="0" w:color="auto"/>
              <w:left w:val="single" w:sz="4" w:space="0" w:color="auto"/>
              <w:bottom w:val="single" w:sz="4" w:space="0" w:color="auto"/>
              <w:right w:val="single" w:sz="4" w:space="0" w:color="auto"/>
            </w:tcBorders>
          </w:tcPr>
          <w:p w14:paraId="1D01220D" w14:textId="77777777" w:rsidR="00183545" w:rsidRPr="00CE2760" w:rsidRDefault="00183545">
            <w:pPr>
              <w:tabs>
                <w:tab w:val="left" w:pos="-142"/>
                <w:tab w:val="left" w:pos="4111"/>
              </w:tabs>
              <w:jc w:val="both"/>
              <w:rPr>
                <w:rFonts w:ascii="Verdana" w:hAnsi="Verdana" w:cs="Arial"/>
                <w:color w:val="000000"/>
              </w:rPr>
            </w:pPr>
            <w:r w:rsidRPr="00CE2760">
              <w:rPr>
                <w:rFonts w:ascii="Verdana" w:hAnsi="Verdana" w:cs="Arial"/>
                <w:color w:val="000000"/>
              </w:rPr>
              <w:t> </w:t>
            </w:r>
          </w:p>
          <w:p w14:paraId="4F8420A4" w14:textId="77777777" w:rsidR="00183545" w:rsidRPr="00CE2760" w:rsidRDefault="00183545">
            <w:pPr>
              <w:tabs>
                <w:tab w:val="left" w:pos="-142"/>
                <w:tab w:val="left" w:pos="4111"/>
              </w:tabs>
              <w:jc w:val="both"/>
              <w:rPr>
                <w:rFonts w:ascii="Verdana" w:hAnsi="Verdana" w:cs="Arial"/>
                <w:color w:val="000000"/>
              </w:rPr>
            </w:pPr>
          </w:p>
          <w:p w14:paraId="1AE51E34" w14:textId="77777777" w:rsidR="00183545" w:rsidRPr="00CE2760" w:rsidRDefault="00183545">
            <w:pPr>
              <w:tabs>
                <w:tab w:val="left" w:pos="-142"/>
                <w:tab w:val="left" w:pos="4111"/>
              </w:tabs>
              <w:jc w:val="both"/>
              <w:rPr>
                <w:rFonts w:ascii="Verdana" w:hAnsi="Verdana" w:cs="Arial"/>
                <w:color w:val="000000"/>
              </w:rPr>
            </w:pPr>
          </w:p>
        </w:tc>
        <w:tc>
          <w:tcPr>
            <w:tcW w:w="1350" w:type="dxa"/>
            <w:tcBorders>
              <w:top w:val="single" w:sz="4" w:space="0" w:color="auto"/>
              <w:left w:val="single" w:sz="4" w:space="0" w:color="auto"/>
              <w:bottom w:val="single" w:sz="4" w:space="0" w:color="auto"/>
              <w:right w:val="single" w:sz="4" w:space="0" w:color="auto"/>
            </w:tcBorders>
          </w:tcPr>
          <w:p w14:paraId="62C47692" w14:textId="77777777" w:rsidR="00183545" w:rsidRPr="00CE2760" w:rsidRDefault="00183545">
            <w:pPr>
              <w:tabs>
                <w:tab w:val="left" w:pos="-142"/>
                <w:tab w:val="left" w:pos="4111"/>
              </w:tabs>
              <w:jc w:val="both"/>
              <w:rPr>
                <w:rFonts w:ascii="Verdana" w:hAnsi="Verdana" w:cs="Arial"/>
                <w:color w:val="000000"/>
              </w:rPr>
            </w:pPr>
          </w:p>
          <w:p w14:paraId="2605BC65" w14:textId="77777777" w:rsidR="00183545" w:rsidRPr="00CE2760" w:rsidRDefault="00183545">
            <w:pPr>
              <w:tabs>
                <w:tab w:val="left" w:pos="-142"/>
                <w:tab w:val="left" w:pos="4111"/>
              </w:tabs>
              <w:jc w:val="both"/>
              <w:rPr>
                <w:rFonts w:ascii="Verdana" w:hAnsi="Verdana" w:cs="Arial"/>
                <w:color w:val="000000"/>
              </w:rPr>
            </w:pPr>
          </w:p>
          <w:p w14:paraId="4519441C" w14:textId="77777777" w:rsidR="00183545" w:rsidRPr="00CE2760" w:rsidRDefault="00183545">
            <w:pPr>
              <w:tabs>
                <w:tab w:val="left" w:pos="-142"/>
                <w:tab w:val="left" w:pos="4111"/>
              </w:tabs>
              <w:jc w:val="both"/>
              <w:rPr>
                <w:rFonts w:ascii="Verdana" w:hAnsi="Verdana" w:cs="Arial"/>
                <w:color w:val="000000"/>
              </w:rPr>
            </w:pPr>
          </w:p>
          <w:p w14:paraId="7556C2B5" w14:textId="77777777" w:rsidR="00183545" w:rsidRPr="00CE2760" w:rsidRDefault="00183545">
            <w:pPr>
              <w:tabs>
                <w:tab w:val="left" w:pos="-142"/>
                <w:tab w:val="left" w:pos="4111"/>
              </w:tabs>
              <w:jc w:val="both"/>
              <w:rPr>
                <w:rFonts w:ascii="Verdana" w:hAnsi="Verdana" w:cs="Arial"/>
                <w:color w:val="000000"/>
              </w:rPr>
            </w:pPr>
          </w:p>
          <w:p w14:paraId="1C78801C" w14:textId="77777777" w:rsidR="00183545" w:rsidRPr="00CE2760" w:rsidRDefault="00183545">
            <w:pPr>
              <w:tabs>
                <w:tab w:val="left" w:pos="-142"/>
                <w:tab w:val="left" w:pos="4111"/>
              </w:tabs>
              <w:jc w:val="both"/>
              <w:rPr>
                <w:rFonts w:ascii="Verdana" w:hAnsi="Verdana" w:cs="Arial"/>
                <w:color w:val="000000"/>
              </w:rPr>
            </w:pPr>
          </w:p>
          <w:p w14:paraId="55D76A71" w14:textId="77777777" w:rsidR="00183545" w:rsidRPr="00CE2760" w:rsidRDefault="00183545">
            <w:pPr>
              <w:tabs>
                <w:tab w:val="left" w:pos="-142"/>
                <w:tab w:val="left" w:pos="4111"/>
              </w:tabs>
              <w:jc w:val="both"/>
              <w:rPr>
                <w:rFonts w:ascii="Verdana" w:hAnsi="Verdana" w:cs="Arial"/>
                <w:color w:val="000000"/>
              </w:rPr>
            </w:pPr>
          </w:p>
          <w:p w14:paraId="441B5AB3" w14:textId="77777777" w:rsidR="00183545" w:rsidRPr="00CE2760" w:rsidRDefault="00183545">
            <w:pPr>
              <w:tabs>
                <w:tab w:val="left" w:pos="-142"/>
                <w:tab w:val="left" w:pos="4111"/>
              </w:tabs>
              <w:jc w:val="both"/>
              <w:rPr>
                <w:rFonts w:ascii="Verdana" w:hAnsi="Verdana" w:cs="Arial"/>
                <w:color w:val="000000"/>
              </w:rPr>
            </w:pPr>
          </w:p>
          <w:p w14:paraId="68736336" w14:textId="77777777" w:rsidR="00183545" w:rsidRPr="00CE2760" w:rsidRDefault="00183545">
            <w:pPr>
              <w:tabs>
                <w:tab w:val="left" w:pos="-142"/>
                <w:tab w:val="left" w:pos="4111"/>
              </w:tabs>
              <w:jc w:val="both"/>
              <w:rPr>
                <w:rFonts w:ascii="Verdana" w:hAnsi="Verdana" w:cs="Arial"/>
                <w:color w:val="000000"/>
              </w:rPr>
            </w:pPr>
            <w:r w:rsidRPr="00CE2760">
              <w:rPr>
                <w:rFonts w:ascii="Verdana" w:hAnsi="Verdana" w:cs="Arial"/>
                <w:color w:val="000000"/>
              </w:rPr>
              <w:t xml:space="preserve">        </w:t>
            </w:r>
          </w:p>
        </w:tc>
      </w:tr>
    </w:tbl>
    <w:p w14:paraId="1F09ECD7" w14:textId="77777777" w:rsidR="00183545" w:rsidRPr="00CE2760" w:rsidRDefault="00183545" w:rsidP="00183545">
      <w:pPr>
        <w:tabs>
          <w:tab w:val="left" w:pos="-142"/>
          <w:tab w:val="left" w:pos="4111"/>
        </w:tabs>
        <w:jc w:val="both"/>
        <w:rPr>
          <w:rFonts w:ascii="Verdana" w:hAnsi="Verdana" w:cs="Arial"/>
          <w:color w:val="000000"/>
        </w:rPr>
      </w:pPr>
      <w:r w:rsidRPr="00CE2760">
        <w:rPr>
          <w:rFonts w:ascii="Verdana" w:hAnsi="Verdana"/>
        </w:rPr>
        <w:br w:type="page"/>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73"/>
      </w:tblGrid>
      <w:tr w:rsidR="00183545" w:rsidRPr="00CE2760" w14:paraId="6CE0DF57" w14:textId="77777777" w:rsidTr="00183545">
        <w:tc>
          <w:tcPr>
            <w:tcW w:w="10173" w:type="dxa"/>
            <w:tcBorders>
              <w:top w:val="single" w:sz="4" w:space="0" w:color="auto"/>
              <w:left w:val="single" w:sz="4" w:space="0" w:color="auto"/>
              <w:bottom w:val="single" w:sz="4" w:space="0" w:color="auto"/>
              <w:right w:val="single" w:sz="4" w:space="0" w:color="auto"/>
            </w:tcBorders>
            <w:shd w:val="clear" w:color="auto" w:fill="D9D9D9"/>
            <w:hideMark/>
          </w:tcPr>
          <w:p w14:paraId="5ACFB1B2" w14:textId="77777777" w:rsidR="00183545" w:rsidRPr="00CE2760" w:rsidRDefault="00BF76CC">
            <w:pPr>
              <w:tabs>
                <w:tab w:val="left" w:pos="-142"/>
                <w:tab w:val="left" w:pos="4111"/>
              </w:tabs>
              <w:jc w:val="both"/>
              <w:rPr>
                <w:rFonts w:ascii="Verdana" w:hAnsi="Verdana"/>
              </w:rPr>
            </w:pPr>
            <w:r>
              <w:rPr>
                <w:rFonts w:ascii="Verdana" w:hAnsi="Verdana"/>
              </w:rPr>
              <w:lastRenderedPageBreak/>
              <w:t>4</w:t>
            </w:r>
            <w:r w:rsidR="00183545" w:rsidRPr="00CE2760">
              <w:rPr>
                <w:rFonts w:ascii="Verdana" w:hAnsi="Verdana"/>
              </w:rPr>
              <w:t>.2 Types d’ordinateurs utilisés par les intervenants</w:t>
            </w:r>
          </w:p>
        </w:tc>
      </w:tr>
    </w:tbl>
    <w:p w14:paraId="09E4F91B" w14:textId="77777777" w:rsidR="00183545" w:rsidRPr="00CE2760" w:rsidRDefault="00183545" w:rsidP="00183545">
      <w:pPr>
        <w:rPr>
          <w:rFonts w:ascii="Verdana" w:hAnsi="Verdan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75"/>
        <w:gridCol w:w="1438"/>
      </w:tblGrid>
      <w:tr w:rsidR="00183545" w:rsidRPr="00CE2760" w14:paraId="58DECE50" w14:textId="77777777" w:rsidTr="00183545">
        <w:trPr>
          <w:trHeight w:val="1839"/>
        </w:trPr>
        <w:tc>
          <w:tcPr>
            <w:tcW w:w="10138" w:type="dxa"/>
            <w:gridSpan w:val="2"/>
            <w:tcBorders>
              <w:top w:val="single" w:sz="4" w:space="0" w:color="auto"/>
              <w:left w:val="single" w:sz="4" w:space="0" w:color="auto"/>
              <w:bottom w:val="single" w:sz="4" w:space="0" w:color="auto"/>
              <w:right w:val="single" w:sz="4" w:space="0" w:color="auto"/>
            </w:tcBorders>
          </w:tcPr>
          <w:p w14:paraId="303534E3" w14:textId="77777777" w:rsidR="00183545" w:rsidRPr="00CE2760" w:rsidRDefault="00183545">
            <w:pPr>
              <w:tabs>
                <w:tab w:val="left" w:pos="-142"/>
                <w:tab w:val="left" w:pos="4111"/>
              </w:tabs>
              <w:jc w:val="both"/>
              <w:rPr>
                <w:rFonts w:ascii="Verdana" w:hAnsi="Verdana" w:cs="Arial"/>
                <w:b/>
                <w:bCs/>
                <w:color w:val="000000"/>
              </w:rPr>
            </w:pPr>
          </w:p>
          <w:p w14:paraId="043AA529" w14:textId="77777777" w:rsidR="00183545" w:rsidRPr="00CE2760" w:rsidRDefault="00183545">
            <w:pPr>
              <w:tabs>
                <w:tab w:val="left" w:pos="-142"/>
                <w:tab w:val="left" w:pos="4111"/>
              </w:tabs>
              <w:rPr>
                <w:rFonts w:ascii="Verdana" w:hAnsi="Verdana" w:cs="Arial"/>
                <w:bCs/>
                <w:color w:val="000000"/>
              </w:rPr>
            </w:pPr>
            <w:r w:rsidRPr="00CE2760">
              <w:rPr>
                <w:rFonts w:ascii="Verdana" w:hAnsi="Verdana" w:cs="Arial"/>
                <w:bCs/>
                <w:color w:val="000000"/>
              </w:rPr>
              <w:t xml:space="preserve">Parmi les ordinateurs que vous utilisez spécifiquement </w:t>
            </w:r>
            <w:r w:rsidRPr="00CE2760">
              <w:rPr>
                <w:rFonts w:ascii="Verdana" w:hAnsi="Verdana" w:cs="Arial"/>
                <w:bCs/>
                <w:color w:val="000000"/>
                <w:u w:val="single"/>
              </w:rPr>
              <w:t>dans le cadre de la prestation pour les intervenants (ne pas prendre en compte l’ensemble de votre parc informatique)</w:t>
            </w:r>
            <w:r w:rsidRPr="00CE2760">
              <w:rPr>
                <w:rFonts w:ascii="Verdana" w:hAnsi="Verdana" w:cs="Arial"/>
                <w:bCs/>
                <w:color w:val="000000"/>
              </w:rPr>
              <w:t>, quelle est la part (%) :</w:t>
            </w:r>
            <w:r w:rsidRPr="00CE2760">
              <w:rPr>
                <w:rFonts w:ascii="Verdana" w:hAnsi="Verdana" w:cs="Arial"/>
                <w:bCs/>
                <w:color w:val="000000"/>
              </w:rPr>
              <w:br/>
              <w:t>1) D'ordinateurs reconditionnés ;</w:t>
            </w:r>
            <w:r w:rsidRPr="00CE2760">
              <w:rPr>
                <w:rFonts w:ascii="Verdana" w:hAnsi="Verdana" w:cs="Arial"/>
                <w:bCs/>
                <w:color w:val="000000"/>
              </w:rPr>
              <w:br/>
              <w:t>2) D'ordinateurs neufs et labellisés (TCO, EPEAT, Ange Bleu, Cygne Nordique ou Ecolabel européen) ;</w:t>
            </w:r>
            <w:r w:rsidRPr="00CE2760">
              <w:rPr>
                <w:rFonts w:ascii="Verdana" w:hAnsi="Verdana" w:cs="Arial"/>
                <w:bCs/>
                <w:color w:val="000000"/>
              </w:rPr>
              <w:br/>
              <w:t>3) D'ordinateurs neufs et non labellisés.</w:t>
            </w:r>
            <w:r w:rsidRPr="00CE2760">
              <w:rPr>
                <w:rFonts w:ascii="Verdana" w:hAnsi="Verdana" w:cs="Arial"/>
                <w:bCs/>
                <w:color w:val="000000"/>
              </w:rPr>
              <w:br/>
              <w:t>Le total doit faire 100%.</w:t>
            </w:r>
          </w:p>
        </w:tc>
      </w:tr>
      <w:tr w:rsidR="00183545" w:rsidRPr="00CE2760" w14:paraId="4A16547B" w14:textId="77777777" w:rsidTr="00183545">
        <w:trPr>
          <w:trHeight w:val="900"/>
        </w:trPr>
        <w:tc>
          <w:tcPr>
            <w:tcW w:w="8702" w:type="dxa"/>
            <w:tcBorders>
              <w:top w:val="single" w:sz="4" w:space="0" w:color="auto"/>
              <w:left w:val="single" w:sz="4" w:space="0" w:color="auto"/>
              <w:bottom w:val="single" w:sz="4" w:space="0" w:color="auto"/>
              <w:right w:val="single" w:sz="4" w:space="0" w:color="auto"/>
            </w:tcBorders>
          </w:tcPr>
          <w:p w14:paraId="769DCAA5" w14:textId="77777777" w:rsidR="00183545" w:rsidRPr="00CE2760" w:rsidRDefault="00183545">
            <w:pPr>
              <w:tabs>
                <w:tab w:val="left" w:pos="-142"/>
                <w:tab w:val="left" w:pos="4111"/>
              </w:tabs>
              <w:jc w:val="center"/>
              <w:rPr>
                <w:rFonts w:ascii="Verdana" w:hAnsi="Verdana" w:cs="Arial"/>
                <w:b/>
                <w:color w:val="000000"/>
              </w:rPr>
            </w:pPr>
          </w:p>
          <w:p w14:paraId="1E741840" w14:textId="77777777" w:rsidR="00183545" w:rsidRPr="00CE2760" w:rsidRDefault="00183545">
            <w:pPr>
              <w:tabs>
                <w:tab w:val="left" w:pos="-142"/>
                <w:tab w:val="left" w:pos="4111"/>
                <w:tab w:val="center" w:pos="4284"/>
                <w:tab w:val="left" w:pos="6180"/>
              </w:tabs>
              <w:jc w:val="center"/>
              <w:rPr>
                <w:rFonts w:ascii="Verdana" w:hAnsi="Verdana" w:cs="Arial"/>
                <w:b/>
                <w:color w:val="000000"/>
              </w:rPr>
            </w:pPr>
            <w:r w:rsidRPr="00CE2760">
              <w:rPr>
                <w:rFonts w:ascii="Verdana" w:hAnsi="Verdana" w:cs="Arial"/>
                <w:b/>
                <w:color w:val="000000"/>
              </w:rPr>
              <w:t>Types d’ordinateurs utilisés par les intervenants</w:t>
            </w:r>
          </w:p>
        </w:tc>
        <w:tc>
          <w:tcPr>
            <w:tcW w:w="1436" w:type="dxa"/>
            <w:tcBorders>
              <w:top w:val="single" w:sz="4" w:space="0" w:color="auto"/>
              <w:left w:val="single" w:sz="4" w:space="0" w:color="auto"/>
              <w:bottom w:val="single" w:sz="4" w:space="0" w:color="auto"/>
              <w:right w:val="single" w:sz="4" w:space="0" w:color="auto"/>
            </w:tcBorders>
            <w:hideMark/>
          </w:tcPr>
          <w:p w14:paraId="66D30FE9" w14:textId="77777777" w:rsidR="00183545" w:rsidRPr="00CE2760" w:rsidRDefault="00183545">
            <w:pPr>
              <w:tabs>
                <w:tab w:val="left" w:pos="-142"/>
                <w:tab w:val="left" w:pos="4111"/>
              </w:tabs>
              <w:jc w:val="center"/>
              <w:rPr>
                <w:rFonts w:ascii="Verdana" w:hAnsi="Verdana" w:cs="Arial"/>
                <w:color w:val="000000"/>
              </w:rPr>
            </w:pPr>
            <w:r w:rsidRPr="00CE2760">
              <w:rPr>
                <w:rFonts w:ascii="Verdana" w:hAnsi="Verdana" w:cs="Arial"/>
                <w:color w:val="000000"/>
              </w:rPr>
              <w:t xml:space="preserve">Part de chaque type d’ordinateur dans l’ensemble (en %) </w:t>
            </w:r>
          </w:p>
        </w:tc>
      </w:tr>
      <w:tr w:rsidR="00183545" w:rsidRPr="00CE2760" w14:paraId="24E96B1D" w14:textId="77777777" w:rsidTr="00183545">
        <w:trPr>
          <w:trHeight w:val="3620"/>
        </w:trPr>
        <w:tc>
          <w:tcPr>
            <w:tcW w:w="8702" w:type="dxa"/>
            <w:tcBorders>
              <w:top w:val="single" w:sz="4" w:space="0" w:color="auto"/>
              <w:left w:val="single" w:sz="4" w:space="0" w:color="auto"/>
              <w:bottom w:val="single" w:sz="4" w:space="0" w:color="auto"/>
              <w:right w:val="single" w:sz="4" w:space="0" w:color="auto"/>
            </w:tcBorders>
            <w:hideMark/>
          </w:tcPr>
          <w:p w14:paraId="55B3CFAB" w14:textId="77777777" w:rsidR="00183545" w:rsidRPr="00CE2760" w:rsidRDefault="00183545">
            <w:pPr>
              <w:tabs>
                <w:tab w:val="left" w:pos="-142"/>
                <w:tab w:val="left" w:pos="4111"/>
              </w:tabs>
              <w:jc w:val="both"/>
              <w:rPr>
                <w:rFonts w:ascii="Verdana" w:hAnsi="Verdana" w:cs="Arial"/>
                <w:color w:val="000000"/>
              </w:rPr>
            </w:pPr>
            <w:r w:rsidRPr="00CE2760">
              <w:rPr>
                <w:rFonts w:ascii="Verdana" w:hAnsi="Verdana" w:cs="Arial"/>
                <w:color w:val="000000"/>
              </w:rPr>
              <w:t> </w:t>
            </w:r>
          </w:p>
        </w:tc>
        <w:tc>
          <w:tcPr>
            <w:tcW w:w="1436" w:type="dxa"/>
            <w:tcBorders>
              <w:top w:val="single" w:sz="4" w:space="0" w:color="auto"/>
              <w:left w:val="single" w:sz="4" w:space="0" w:color="auto"/>
              <w:bottom w:val="single" w:sz="4" w:space="0" w:color="auto"/>
              <w:right w:val="single" w:sz="4" w:space="0" w:color="auto"/>
            </w:tcBorders>
          </w:tcPr>
          <w:p w14:paraId="6E32BCEB" w14:textId="77777777" w:rsidR="00183545" w:rsidRPr="00CE2760" w:rsidRDefault="00183545">
            <w:pPr>
              <w:tabs>
                <w:tab w:val="left" w:pos="-142"/>
                <w:tab w:val="left" w:pos="4111"/>
              </w:tabs>
              <w:jc w:val="both"/>
              <w:rPr>
                <w:rFonts w:ascii="Verdana" w:hAnsi="Verdana" w:cs="Arial"/>
                <w:color w:val="000000"/>
              </w:rPr>
            </w:pPr>
          </w:p>
          <w:p w14:paraId="2B866F7F" w14:textId="77777777" w:rsidR="00183545" w:rsidRPr="00CE2760" w:rsidRDefault="00183545">
            <w:pPr>
              <w:tabs>
                <w:tab w:val="left" w:pos="-142"/>
                <w:tab w:val="left" w:pos="4111"/>
              </w:tabs>
              <w:jc w:val="both"/>
              <w:rPr>
                <w:rFonts w:ascii="Verdana" w:hAnsi="Verdana" w:cs="Arial"/>
                <w:color w:val="000000"/>
              </w:rPr>
            </w:pPr>
          </w:p>
          <w:p w14:paraId="5F7012CF" w14:textId="77777777" w:rsidR="00183545" w:rsidRPr="00CE2760" w:rsidRDefault="00183545">
            <w:pPr>
              <w:tabs>
                <w:tab w:val="left" w:pos="-142"/>
                <w:tab w:val="left" w:pos="4111"/>
              </w:tabs>
              <w:jc w:val="both"/>
              <w:rPr>
                <w:rFonts w:ascii="Verdana" w:hAnsi="Verdana" w:cs="Arial"/>
                <w:color w:val="000000"/>
              </w:rPr>
            </w:pPr>
          </w:p>
          <w:p w14:paraId="698E6776" w14:textId="77777777" w:rsidR="00183545" w:rsidRPr="00CE2760" w:rsidRDefault="00183545">
            <w:pPr>
              <w:tabs>
                <w:tab w:val="left" w:pos="-142"/>
                <w:tab w:val="left" w:pos="4111"/>
              </w:tabs>
              <w:jc w:val="both"/>
              <w:rPr>
                <w:rFonts w:ascii="Verdana" w:hAnsi="Verdana" w:cs="Arial"/>
                <w:color w:val="000000"/>
              </w:rPr>
            </w:pPr>
          </w:p>
          <w:p w14:paraId="17241906" w14:textId="77777777" w:rsidR="00183545" w:rsidRPr="00CE2760" w:rsidRDefault="00183545">
            <w:pPr>
              <w:tabs>
                <w:tab w:val="left" w:pos="-142"/>
                <w:tab w:val="left" w:pos="4111"/>
              </w:tabs>
              <w:jc w:val="both"/>
              <w:rPr>
                <w:rFonts w:ascii="Verdana" w:hAnsi="Verdana" w:cs="Arial"/>
                <w:color w:val="000000"/>
              </w:rPr>
            </w:pPr>
          </w:p>
          <w:p w14:paraId="5EE0B805" w14:textId="77777777" w:rsidR="00183545" w:rsidRPr="00CE2760" w:rsidRDefault="00183545">
            <w:pPr>
              <w:tabs>
                <w:tab w:val="left" w:pos="-142"/>
                <w:tab w:val="left" w:pos="4111"/>
              </w:tabs>
              <w:jc w:val="both"/>
              <w:rPr>
                <w:rFonts w:ascii="Verdana" w:hAnsi="Verdana" w:cs="Arial"/>
                <w:color w:val="000000"/>
              </w:rPr>
            </w:pPr>
          </w:p>
          <w:p w14:paraId="6E008489" w14:textId="77777777" w:rsidR="00183545" w:rsidRPr="00CE2760" w:rsidRDefault="00183545">
            <w:pPr>
              <w:tabs>
                <w:tab w:val="left" w:pos="-142"/>
                <w:tab w:val="left" w:pos="4111"/>
              </w:tabs>
              <w:jc w:val="both"/>
              <w:rPr>
                <w:rFonts w:ascii="Verdana" w:hAnsi="Verdana" w:cs="Arial"/>
                <w:color w:val="000000"/>
              </w:rPr>
            </w:pPr>
            <w:r w:rsidRPr="00CE2760">
              <w:rPr>
                <w:rFonts w:ascii="Verdana" w:hAnsi="Verdana" w:cs="Arial"/>
                <w:color w:val="000000"/>
              </w:rPr>
              <w:t xml:space="preserve">       </w:t>
            </w:r>
          </w:p>
        </w:tc>
      </w:tr>
    </w:tbl>
    <w:p w14:paraId="29BF0E61" w14:textId="77777777" w:rsidR="00183545" w:rsidRPr="00CE2760" w:rsidRDefault="00183545" w:rsidP="00183545">
      <w:pPr>
        <w:tabs>
          <w:tab w:val="left" w:pos="-142"/>
          <w:tab w:val="left" w:pos="4111"/>
        </w:tabs>
        <w:jc w:val="both"/>
        <w:rPr>
          <w:rFonts w:ascii="Verdana" w:hAnsi="Verdana" w:cs="Arial"/>
          <w:color w:val="000000"/>
        </w:rPr>
      </w:pPr>
    </w:p>
    <w:p w14:paraId="219766B9" w14:textId="77777777" w:rsidR="00183545" w:rsidRPr="00CE2760" w:rsidRDefault="00BA729F" w:rsidP="00183545">
      <w:pPr>
        <w:rPr>
          <w:rFonts w:ascii="Verdana" w:hAnsi="Verdana" w:cs="Arial"/>
          <w:color w:val="000000"/>
        </w:rPr>
      </w:pPr>
      <w:r w:rsidRPr="00CE2760">
        <w:rPr>
          <w:rFonts w:ascii="Verdana" w:hAnsi="Verdana" w:cs="Arial"/>
          <w:color w:val="000000"/>
        </w:rPr>
        <w:br w:type="page"/>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73"/>
      </w:tblGrid>
      <w:tr w:rsidR="00963020" w:rsidRPr="00CE2760" w14:paraId="3AAF0A5D" w14:textId="77777777" w:rsidTr="007F0A53">
        <w:tc>
          <w:tcPr>
            <w:tcW w:w="10173" w:type="dxa"/>
            <w:shd w:val="clear" w:color="auto" w:fill="002060"/>
          </w:tcPr>
          <w:p w14:paraId="484C859F" w14:textId="77777777" w:rsidR="00963020" w:rsidRPr="00CE2760" w:rsidRDefault="00963020" w:rsidP="007F0A53">
            <w:pPr>
              <w:jc w:val="both"/>
              <w:rPr>
                <w:rFonts w:ascii="Verdana" w:hAnsi="Verdana" w:cs="Arial"/>
                <w:b/>
                <w:color w:val="FFFFFF"/>
              </w:rPr>
            </w:pPr>
            <w:r w:rsidRPr="00CE2760">
              <w:rPr>
                <w:rFonts w:ascii="Verdana" w:hAnsi="Verdana" w:cs="Arial"/>
                <w:b/>
                <w:color w:val="FFFFFF"/>
              </w:rPr>
              <w:lastRenderedPageBreak/>
              <w:t xml:space="preserve">FICHE </w:t>
            </w:r>
            <w:r w:rsidR="00BF76CC">
              <w:rPr>
                <w:rFonts w:ascii="Verdana" w:hAnsi="Verdana" w:cs="Arial"/>
                <w:b/>
                <w:color w:val="FFFFFF"/>
              </w:rPr>
              <w:t>5</w:t>
            </w:r>
            <w:r w:rsidRPr="00CE2760">
              <w:rPr>
                <w:rFonts w:ascii="Verdana" w:hAnsi="Verdana" w:cs="Arial"/>
                <w:b/>
                <w:color w:val="FFFFFF"/>
              </w:rPr>
              <w:t xml:space="preserve"> – LIEUX D’INTERVENTION OBLIGATOIRES (éléments de conformité)</w:t>
            </w:r>
          </w:p>
        </w:tc>
      </w:tr>
    </w:tbl>
    <w:p w14:paraId="682D7750" w14:textId="77777777" w:rsidR="00963020" w:rsidRPr="00CE2760" w:rsidRDefault="00963020" w:rsidP="00963020">
      <w:pPr>
        <w:autoSpaceDE w:val="0"/>
        <w:autoSpaceDN w:val="0"/>
        <w:adjustRightInd w:val="0"/>
        <w:jc w:val="both"/>
        <w:rPr>
          <w:rFonts w:ascii="Verdana" w:hAnsi="Verdana" w:cs="Arial"/>
        </w:rPr>
      </w:pPr>
    </w:p>
    <w:p w14:paraId="334716A0" w14:textId="77777777" w:rsidR="00963020" w:rsidRPr="00CE2760" w:rsidRDefault="00963020" w:rsidP="00963020">
      <w:pPr>
        <w:autoSpaceDE w:val="0"/>
        <w:autoSpaceDN w:val="0"/>
        <w:adjustRightInd w:val="0"/>
        <w:jc w:val="both"/>
        <w:rPr>
          <w:rFonts w:ascii="Verdana" w:hAnsi="Verdana" w:cs="Arial"/>
        </w:rPr>
      </w:pPr>
      <w:r w:rsidRPr="00CE2760">
        <w:rPr>
          <w:rFonts w:ascii="Verdana" w:hAnsi="Verdana" w:cs="Arial"/>
        </w:rPr>
        <w:t>Le candidat indique, dans les cadres ci-dessous, les adresses des locaux qu’il se propose de mettre à disposition de France Travail aux fins d’exécution du marché sur les lieux d’intervention obligatoires. Les</w:t>
      </w:r>
      <w:r w:rsidRPr="00CE2760">
        <w:rPr>
          <w:rFonts w:ascii="Verdana" w:hAnsi="Verdana" w:cs="Arial"/>
          <w:b/>
        </w:rPr>
        <w:t xml:space="preserve"> </w:t>
      </w:r>
      <w:r w:rsidRPr="00CE2760">
        <w:rPr>
          <w:rFonts w:ascii="Verdana" w:hAnsi="Verdana" w:cs="Arial"/>
        </w:rPr>
        <w:t>locaux proposés doivent être accessibles pour les personnes en situation de handicap moteur.</w:t>
      </w:r>
    </w:p>
    <w:p w14:paraId="493BB471" w14:textId="77777777" w:rsidR="00963020" w:rsidRPr="00CE2760" w:rsidRDefault="00963020" w:rsidP="00963020">
      <w:pPr>
        <w:autoSpaceDE w:val="0"/>
        <w:autoSpaceDN w:val="0"/>
        <w:adjustRightInd w:val="0"/>
        <w:jc w:val="both"/>
        <w:rPr>
          <w:rFonts w:ascii="Verdana" w:hAnsi="Verdana" w:cs="Arial"/>
        </w:rPr>
      </w:pPr>
    </w:p>
    <w:p w14:paraId="1286355C" w14:textId="77777777" w:rsidR="00963020" w:rsidRPr="00CE2760" w:rsidRDefault="00963020" w:rsidP="00963020">
      <w:pPr>
        <w:autoSpaceDE w:val="0"/>
        <w:autoSpaceDN w:val="0"/>
        <w:adjustRightInd w:val="0"/>
        <w:jc w:val="both"/>
        <w:rPr>
          <w:rFonts w:ascii="Verdana" w:hAnsi="Verdana" w:cs="Arial"/>
        </w:rPr>
      </w:pPr>
      <w:r w:rsidRPr="00CE2760">
        <w:rPr>
          <w:rFonts w:ascii="Verdana" w:hAnsi="Verdana" w:cs="Arial"/>
        </w:rPr>
        <w:t>Toute offre par laquelle un candidat proposerait des locaux ne couvrant pas ou ne couvrant que partiellement les lieux d’intervention obligatoires ainsi définis pour le lot considéré sera rejetée comme irrégulière.</w:t>
      </w:r>
    </w:p>
    <w:p w14:paraId="41B9C9E3" w14:textId="77777777" w:rsidR="00963020" w:rsidRPr="00CE2760" w:rsidRDefault="00963020" w:rsidP="00963020">
      <w:pPr>
        <w:tabs>
          <w:tab w:val="left" w:pos="-142"/>
          <w:tab w:val="left" w:pos="4111"/>
        </w:tabs>
        <w:jc w:val="both"/>
        <w:rPr>
          <w:rFonts w:ascii="Verdana" w:hAnsi="Verdana" w:cs="Arial"/>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7"/>
        <w:gridCol w:w="567"/>
        <w:gridCol w:w="6379"/>
      </w:tblGrid>
      <w:tr w:rsidR="00963020" w:rsidRPr="00CE2760" w14:paraId="151AE1BA" w14:textId="77777777" w:rsidTr="007F0A53">
        <w:trPr>
          <w:trHeight w:val="284"/>
        </w:trPr>
        <w:tc>
          <w:tcPr>
            <w:tcW w:w="354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F82DD8A" w14:textId="77777777" w:rsidR="00963020" w:rsidRPr="00CE2760" w:rsidRDefault="00963020" w:rsidP="007F0A53">
            <w:pPr>
              <w:tabs>
                <w:tab w:val="left" w:pos="-142"/>
                <w:tab w:val="num" w:pos="67"/>
                <w:tab w:val="left" w:pos="4111"/>
              </w:tabs>
              <w:jc w:val="both"/>
              <w:rPr>
                <w:rFonts w:ascii="Verdana" w:hAnsi="Verdana" w:cs="Arial"/>
                <w:b/>
                <w:bCs/>
              </w:rPr>
            </w:pPr>
            <w:r w:rsidRPr="00CE2760">
              <w:rPr>
                <w:rFonts w:ascii="Verdana" w:hAnsi="Verdana" w:cs="Arial"/>
                <w:b/>
                <w:bCs/>
              </w:rPr>
              <w:t>Local n°</w:t>
            </w:r>
            <w:proofErr w:type="gramStart"/>
            <w:r w:rsidRPr="00CE2760">
              <w:rPr>
                <w:rFonts w:ascii="Verdana" w:hAnsi="Verdana" w:cs="Arial"/>
                <w:b/>
                <w:bCs/>
              </w:rPr>
              <w:t xml:space="preserve"> ….</w:t>
            </w:r>
            <w:proofErr w:type="gramEnd"/>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tcPr>
          <w:p w14:paraId="2A79A2F8" w14:textId="77777777" w:rsidR="00963020" w:rsidRPr="00CE2760" w:rsidRDefault="00963020" w:rsidP="007F0A53">
            <w:pPr>
              <w:tabs>
                <w:tab w:val="left" w:pos="-142"/>
                <w:tab w:val="left" w:pos="4111"/>
              </w:tabs>
              <w:jc w:val="both"/>
              <w:rPr>
                <w:rFonts w:ascii="Verdana" w:hAnsi="Verdana" w:cs="Arial"/>
              </w:rPr>
            </w:pPr>
          </w:p>
          <w:p w14:paraId="176DC18A" w14:textId="77777777" w:rsidR="00963020" w:rsidRPr="00CE2760" w:rsidRDefault="00963020" w:rsidP="007F0A53">
            <w:pPr>
              <w:tabs>
                <w:tab w:val="left" w:pos="-142"/>
                <w:tab w:val="left" w:pos="4111"/>
              </w:tabs>
              <w:jc w:val="both"/>
              <w:rPr>
                <w:rFonts w:ascii="Verdana" w:hAnsi="Verdana" w:cs="Arial"/>
                <w:b/>
              </w:rPr>
            </w:pPr>
            <w:r w:rsidRPr="00CE2760">
              <w:rPr>
                <w:rFonts w:ascii="Verdana" w:hAnsi="Verdana" w:cs="Arial"/>
              </w:rPr>
              <w:fldChar w:fldCharType="begin">
                <w:ffData>
                  <w:name w:val=""/>
                  <w:enabled/>
                  <w:calcOnExit w:val="0"/>
                  <w:checkBox>
                    <w:sizeAuto/>
                    <w:default w:val="0"/>
                  </w:checkBox>
                </w:ffData>
              </w:fldChar>
            </w:r>
            <w:r w:rsidRPr="00CE2760">
              <w:rPr>
                <w:rFonts w:ascii="Verdana" w:hAnsi="Verdana" w:cs="Arial"/>
              </w:rPr>
              <w:instrText xml:space="preserve"> FORMCHECKBOX </w:instrText>
            </w:r>
            <w:r w:rsidRPr="00CE2760">
              <w:rPr>
                <w:rFonts w:ascii="Verdana" w:hAnsi="Verdana" w:cs="Arial"/>
              </w:rPr>
            </w:r>
            <w:r w:rsidRPr="00CE2760">
              <w:rPr>
                <w:rFonts w:ascii="Verdana" w:hAnsi="Verdana" w:cs="Arial"/>
              </w:rPr>
              <w:fldChar w:fldCharType="separate"/>
            </w:r>
            <w:r w:rsidRPr="00CE2760">
              <w:rPr>
                <w:rFonts w:ascii="Verdana" w:hAnsi="Verdana" w:cs="Arial"/>
              </w:rPr>
              <w:fldChar w:fldCharType="end"/>
            </w:r>
            <w:r w:rsidRPr="00CE2760">
              <w:rPr>
                <w:rFonts w:ascii="Verdana" w:hAnsi="Verdana" w:cs="Arial"/>
                <w:i/>
                <w:iCs/>
              </w:rPr>
              <w:t xml:space="preserve">    </w:t>
            </w:r>
            <w:r w:rsidRPr="00CE2760">
              <w:rPr>
                <w:rFonts w:ascii="Verdana" w:hAnsi="Verdana" w:cs="Arial"/>
                <w:b/>
              </w:rPr>
              <w:t>Lieu d’intervention obligatoire :</w:t>
            </w:r>
          </w:p>
          <w:p w14:paraId="68A67C82" w14:textId="77777777" w:rsidR="00963020" w:rsidRPr="00CE2760" w:rsidRDefault="00963020" w:rsidP="007F0A53">
            <w:pPr>
              <w:tabs>
                <w:tab w:val="left" w:pos="-142"/>
                <w:tab w:val="left" w:pos="4111"/>
              </w:tabs>
              <w:jc w:val="both"/>
              <w:rPr>
                <w:rFonts w:ascii="Verdana" w:hAnsi="Verdana" w:cs="Arial"/>
              </w:rPr>
            </w:pPr>
            <w:r w:rsidRPr="00CE2760">
              <w:rPr>
                <w:rFonts w:ascii="Verdana" w:hAnsi="Verdana" w:cs="Arial"/>
              </w:rPr>
              <w:t>Le candidat indique la dénomination du lieu d’intervention obligatoire spécifié à l’annexe 1 du Contrat :</w:t>
            </w:r>
          </w:p>
          <w:p w14:paraId="56037BF7" w14:textId="77777777" w:rsidR="00963020" w:rsidRPr="00CE2760" w:rsidRDefault="00963020" w:rsidP="007F0A53">
            <w:pPr>
              <w:tabs>
                <w:tab w:val="left" w:pos="-142"/>
                <w:tab w:val="left" w:pos="4111"/>
              </w:tabs>
              <w:jc w:val="both"/>
              <w:rPr>
                <w:rFonts w:ascii="Verdana" w:hAnsi="Verdana" w:cs="Arial"/>
              </w:rPr>
            </w:pPr>
          </w:p>
          <w:p w14:paraId="5EB78C6B" w14:textId="77777777" w:rsidR="00963020" w:rsidRPr="00CE2760" w:rsidRDefault="00963020" w:rsidP="007F0A53">
            <w:pPr>
              <w:tabs>
                <w:tab w:val="left" w:pos="-142"/>
                <w:tab w:val="left" w:pos="4111"/>
              </w:tabs>
              <w:jc w:val="both"/>
              <w:rPr>
                <w:rFonts w:ascii="Verdana" w:hAnsi="Verdana" w:cs="Arial"/>
              </w:rPr>
            </w:pPr>
            <w:r w:rsidRPr="00CE2760">
              <w:rPr>
                <w:rFonts w:ascii="Verdana" w:hAnsi="Verdana" w:cs="Arial"/>
              </w:rPr>
              <w:t>………………………………………………………………</w:t>
            </w:r>
          </w:p>
          <w:p w14:paraId="4292CEF8" w14:textId="77777777" w:rsidR="00963020" w:rsidRPr="00CE2760" w:rsidRDefault="00963020" w:rsidP="007F0A53">
            <w:pPr>
              <w:tabs>
                <w:tab w:val="left" w:pos="-142"/>
                <w:tab w:val="left" w:pos="4111"/>
              </w:tabs>
              <w:jc w:val="both"/>
              <w:rPr>
                <w:rFonts w:ascii="Verdana" w:hAnsi="Verdana" w:cs="Arial"/>
                <w:u w:val="single"/>
              </w:rPr>
            </w:pPr>
          </w:p>
        </w:tc>
      </w:tr>
      <w:tr w:rsidR="00963020" w:rsidRPr="00CE2760" w14:paraId="4BBB2128" w14:textId="77777777" w:rsidTr="007F0A53">
        <w:trPr>
          <w:trHeight w:val="340"/>
        </w:trPr>
        <w:tc>
          <w:tcPr>
            <w:tcW w:w="992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43526A0C" w14:textId="77777777" w:rsidR="00963020" w:rsidRPr="00CE2760" w:rsidRDefault="00963020" w:rsidP="007F0A53">
            <w:pPr>
              <w:tabs>
                <w:tab w:val="left" w:pos="-142"/>
                <w:tab w:val="left" w:pos="4111"/>
              </w:tabs>
              <w:jc w:val="both"/>
              <w:rPr>
                <w:rFonts w:ascii="Verdana" w:hAnsi="Verdana" w:cs="Arial"/>
              </w:rPr>
            </w:pPr>
            <w:r w:rsidRPr="00CE2760">
              <w:rPr>
                <w:rFonts w:ascii="Verdana" w:hAnsi="Verdana" w:cs="Arial"/>
              </w:rPr>
              <w:t xml:space="preserve">Adresse : </w:t>
            </w:r>
          </w:p>
        </w:tc>
      </w:tr>
      <w:tr w:rsidR="00963020" w:rsidRPr="00CE2760" w14:paraId="58406989" w14:textId="77777777" w:rsidTr="007F0A53">
        <w:trPr>
          <w:trHeight w:val="340"/>
        </w:trPr>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14:paraId="64F3CA5B" w14:textId="77777777" w:rsidR="00963020" w:rsidRPr="00CE2760" w:rsidRDefault="00963020" w:rsidP="007F0A53">
            <w:pPr>
              <w:tabs>
                <w:tab w:val="left" w:pos="-142"/>
                <w:tab w:val="left" w:pos="4111"/>
              </w:tabs>
              <w:jc w:val="both"/>
              <w:rPr>
                <w:rFonts w:ascii="Verdana" w:hAnsi="Verdana" w:cs="Arial"/>
              </w:rPr>
            </w:pPr>
            <w:r w:rsidRPr="00CE2760">
              <w:rPr>
                <w:rFonts w:ascii="Verdana" w:hAnsi="Verdana" w:cs="Arial"/>
              </w:rPr>
              <w:t xml:space="preserve">Code postal : </w:t>
            </w:r>
          </w:p>
        </w:tc>
        <w:tc>
          <w:tcPr>
            <w:tcW w:w="694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7A6E231" w14:textId="77777777" w:rsidR="00963020" w:rsidRPr="00CE2760" w:rsidRDefault="00963020" w:rsidP="007F0A53">
            <w:pPr>
              <w:tabs>
                <w:tab w:val="left" w:pos="-142"/>
                <w:tab w:val="left" w:pos="4111"/>
              </w:tabs>
              <w:jc w:val="both"/>
              <w:rPr>
                <w:rFonts w:ascii="Verdana" w:hAnsi="Verdana" w:cs="Arial"/>
              </w:rPr>
            </w:pPr>
            <w:r w:rsidRPr="00CE2760">
              <w:rPr>
                <w:rFonts w:ascii="Verdana" w:hAnsi="Verdana" w:cs="Arial"/>
              </w:rPr>
              <w:t xml:space="preserve">Commune : </w:t>
            </w:r>
          </w:p>
        </w:tc>
      </w:tr>
      <w:tr w:rsidR="00963020" w:rsidRPr="00CE2760" w14:paraId="5330AA7D" w14:textId="77777777" w:rsidTr="007F0A53">
        <w:trPr>
          <w:trHeight w:val="340"/>
        </w:trPr>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14:paraId="3A1D90CD" w14:textId="77777777" w:rsidR="00963020" w:rsidRPr="00CE2760" w:rsidRDefault="00963020" w:rsidP="007F0A53">
            <w:pPr>
              <w:tabs>
                <w:tab w:val="left" w:pos="-142"/>
                <w:tab w:val="left" w:pos="4111"/>
              </w:tabs>
              <w:jc w:val="both"/>
              <w:rPr>
                <w:rFonts w:ascii="Verdana" w:hAnsi="Verdana" w:cs="Arial"/>
              </w:rPr>
            </w:pPr>
            <w:r w:rsidRPr="00CE2760">
              <w:rPr>
                <w:rFonts w:ascii="Verdana" w:hAnsi="Verdana" w:cs="Arial"/>
              </w:rPr>
              <w:t xml:space="preserve">Téléphone : </w:t>
            </w:r>
          </w:p>
        </w:tc>
        <w:tc>
          <w:tcPr>
            <w:tcW w:w="694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B48CEC2" w14:textId="77777777" w:rsidR="00963020" w:rsidRPr="00CE2760" w:rsidRDefault="00963020" w:rsidP="007F0A53">
            <w:pPr>
              <w:tabs>
                <w:tab w:val="left" w:pos="-142"/>
                <w:tab w:val="left" w:pos="4111"/>
              </w:tabs>
              <w:jc w:val="both"/>
              <w:rPr>
                <w:rFonts w:ascii="Verdana" w:hAnsi="Verdana" w:cs="Arial"/>
              </w:rPr>
            </w:pPr>
            <w:r w:rsidRPr="00CE2760">
              <w:rPr>
                <w:rFonts w:ascii="Verdana" w:hAnsi="Verdana" w:cs="Arial"/>
              </w:rPr>
              <w:t xml:space="preserve">Courriel : </w:t>
            </w:r>
          </w:p>
        </w:tc>
      </w:tr>
      <w:tr w:rsidR="00963020" w:rsidRPr="00CE2760" w14:paraId="653A39BE" w14:textId="77777777" w:rsidTr="007F0A53">
        <w:trPr>
          <w:trHeight w:val="630"/>
        </w:trPr>
        <w:tc>
          <w:tcPr>
            <w:tcW w:w="992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0D09583A" w14:textId="77777777" w:rsidR="00963020" w:rsidRPr="00CE2760" w:rsidRDefault="00963020" w:rsidP="007F0A53">
            <w:pPr>
              <w:tabs>
                <w:tab w:val="left" w:pos="-142"/>
                <w:tab w:val="left" w:pos="4111"/>
              </w:tabs>
              <w:jc w:val="both"/>
              <w:rPr>
                <w:rFonts w:ascii="Verdana" w:hAnsi="Verdana" w:cs="Arial"/>
              </w:rPr>
            </w:pPr>
          </w:p>
          <w:p w14:paraId="3A8A623E" w14:textId="77777777" w:rsidR="00963020" w:rsidRPr="00CE2760" w:rsidRDefault="00963020" w:rsidP="007F0A53">
            <w:pPr>
              <w:tabs>
                <w:tab w:val="left" w:pos="-142"/>
                <w:tab w:val="left" w:pos="4111"/>
              </w:tabs>
              <w:jc w:val="both"/>
              <w:rPr>
                <w:rFonts w:ascii="Verdana" w:hAnsi="Verdana" w:cs="Arial"/>
              </w:rPr>
            </w:pPr>
            <w:r w:rsidRPr="00CE2760">
              <w:rPr>
                <w:rFonts w:ascii="Verdana" w:hAnsi="Verdana" w:cs="Arial"/>
              </w:rPr>
              <w:t>Le candidat renseigne les coordonnées du local proposé s’il en a déjà connaissance.</w:t>
            </w:r>
          </w:p>
          <w:p w14:paraId="69E7AEB3" w14:textId="77777777" w:rsidR="00963020" w:rsidRPr="00CE2760" w:rsidRDefault="00963020" w:rsidP="007F0A53">
            <w:pPr>
              <w:tabs>
                <w:tab w:val="left" w:pos="-142"/>
                <w:tab w:val="left" w:pos="4111"/>
              </w:tabs>
              <w:jc w:val="both"/>
              <w:rPr>
                <w:rFonts w:ascii="Verdana" w:hAnsi="Verdana" w:cs="Arial"/>
              </w:rPr>
            </w:pPr>
            <w:r w:rsidRPr="00CE2760">
              <w:rPr>
                <w:rFonts w:ascii="Verdana" w:hAnsi="Verdana" w:cs="Arial"/>
              </w:rPr>
              <w:t>Dans le cas contraire, il s’engage à louer, faire mettre à sa disposition ou prendre possession à quelque titre que ce soit un ou des locaux pour l’exécution du marché sur le lieu d’intervention obligatoire considéré.</w:t>
            </w:r>
          </w:p>
          <w:p w14:paraId="7826027C" w14:textId="77777777" w:rsidR="00963020" w:rsidRPr="00CE2760" w:rsidRDefault="00963020" w:rsidP="007F0A53">
            <w:pPr>
              <w:tabs>
                <w:tab w:val="left" w:pos="-142"/>
                <w:tab w:val="left" w:pos="4111"/>
              </w:tabs>
              <w:jc w:val="both"/>
              <w:rPr>
                <w:rFonts w:ascii="Verdana" w:hAnsi="Verdana" w:cs="Arial"/>
              </w:rPr>
            </w:pPr>
          </w:p>
        </w:tc>
      </w:tr>
      <w:tr w:rsidR="00963020" w:rsidRPr="00CE2760" w14:paraId="1CEE4F82" w14:textId="77777777" w:rsidTr="007F0A53">
        <w:trPr>
          <w:trHeight w:val="630"/>
        </w:trPr>
        <w:tc>
          <w:tcPr>
            <w:tcW w:w="992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05C6210B" w14:textId="77777777" w:rsidR="00963020" w:rsidRPr="00CE2760" w:rsidRDefault="00963020" w:rsidP="007F0A53">
            <w:pPr>
              <w:tabs>
                <w:tab w:val="left" w:pos="-142"/>
                <w:tab w:val="left" w:pos="4111"/>
              </w:tabs>
              <w:jc w:val="both"/>
              <w:rPr>
                <w:rFonts w:ascii="Verdana" w:hAnsi="Verdana" w:cs="Arial"/>
              </w:rPr>
            </w:pPr>
            <w:r w:rsidRPr="00CE2760">
              <w:rPr>
                <w:rFonts w:ascii="Verdana" w:hAnsi="Verdana" w:cs="Arial"/>
              </w:rPr>
              <w:t xml:space="preserve">Le cas échéant, raison ou dénomination sociale du sous-traitant proposé pour l’exécution des prestations détenteur à quelque titre que ce soit du local correspondant : </w:t>
            </w:r>
          </w:p>
        </w:tc>
      </w:tr>
      <w:tr w:rsidR="00963020" w:rsidRPr="00CE2760" w14:paraId="54804F0C" w14:textId="77777777" w:rsidTr="007F0A53">
        <w:trPr>
          <w:trHeight w:val="630"/>
        </w:trPr>
        <w:tc>
          <w:tcPr>
            <w:tcW w:w="992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7D6CDDA7" w14:textId="77777777" w:rsidR="00963020" w:rsidRPr="00CE2760" w:rsidRDefault="00963020" w:rsidP="007F0A53">
            <w:pPr>
              <w:tabs>
                <w:tab w:val="left" w:pos="-142"/>
                <w:tab w:val="left" w:pos="4111"/>
              </w:tabs>
              <w:jc w:val="both"/>
              <w:rPr>
                <w:rFonts w:ascii="Verdana" w:hAnsi="Verdana" w:cs="Arial"/>
              </w:rPr>
            </w:pPr>
            <w:r w:rsidRPr="00CE2760">
              <w:rPr>
                <w:rFonts w:ascii="Verdana" w:hAnsi="Verdana" w:cs="Arial"/>
              </w:rPr>
              <w:t xml:space="preserve">Le cas échéant, raison ou dénomination sociale du membre du groupement détenteur à quelque titre que ce soit du local correspondant : </w:t>
            </w:r>
          </w:p>
        </w:tc>
      </w:tr>
    </w:tbl>
    <w:p w14:paraId="5965511B" w14:textId="77777777" w:rsidR="00963020" w:rsidRPr="00CE2760" w:rsidRDefault="00963020" w:rsidP="00963020">
      <w:pPr>
        <w:tabs>
          <w:tab w:val="left" w:pos="-142"/>
          <w:tab w:val="left" w:pos="4111"/>
        </w:tabs>
        <w:jc w:val="both"/>
        <w:rPr>
          <w:rFonts w:ascii="Verdana" w:hAnsi="Verdana" w:cs="Arial"/>
        </w:rPr>
      </w:pPr>
    </w:p>
    <w:p w14:paraId="1EE5592B" w14:textId="77777777" w:rsidR="00183545" w:rsidRPr="00CE2760" w:rsidRDefault="00183545" w:rsidP="00183545">
      <w:pPr>
        <w:rPr>
          <w:rFonts w:ascii="Verdana" w:hAnsi="Verdana" w:cs="Arial"/>
          <w:color w:val="000000"/>
        </w:rPr>
      </w:pPr>
    </w:p>
    <w:p w14:paraId="5F9A90B9" w14:textId="77777777" w:rsidR="00183545" w:rsidRPr="00CE2760" w:rsidRDefault="00183545" w:rsidP="00183545">
      <w:pPr>
        <w:rPr>
          <w:rFonts w:ascii="Verdana" w:hAnsi="Verdana" w:cs="Arial"/>
          <w:color w:val="000000"/>
        </w:rPr>
      </w:pPr>
    </w:p>
    <w:p w14:paraId="47AEFBB3" w14:textId="77777777" w:rsidR="00183545" w:rsidRPr="00CE2760" w:rsidRDefault="00183545" w:rsidP="00183545">
      <w:pPr>
        <w:rPr>
          <w:rFonts w:ascii="Verdana" w:hAnsi="Verdana" w:cs="Arial"/>
          <w:color w:val="000000"/>
        </w:rPr>
      </w:pPr>
    </w:p>
    <w:p w14:paraId="1EFACA7C" w14:textId="77777777" w:rsidR="00183545" w:rsidRPr="00CE2760" w:rsidRDefault="00183545" w:rsidP="00183545">
      <w:pPr>
        <w:rPr>
          <w:rFonts w:ascii="Verdana" w:hAnsi="Verdana" w:cs="Arial"/>
          <w:color w:val="000000"/>
        </w:rPr>
      </w:pPr>
    </w:p>
    <w:p w14:paraId="1636C354" w14:textId="77777777" w:rsidR="00183545" w:rsidRPr="00CE2760" w:rsidRDefault="00183545" w:rsidP="00183545">
      <w:pPr>
        <w:rPr>
          <w:rFonts w:ascii="Verdana" w:hAnsi="Verdana" w:cs="Arial"/>
          <w:color w:val="000000"/>
        </w:rPr>
      </w:pPr>
    </w:p>
    <w:p w14:paraId="4DF01D8B" w14:textId="77777777" w:rsidR="00183545" w:rsidRPr="00CE2760" w:rsidRDefault="00183545" w:rsidP="00183545">
      <w:pPr>
        <w:rPr>
          <w:rFonts w:ascii="Verdana" w:hAnsi="Verdana" w:cs="Arial"/>
          <w:color w:val="000000"/>
        </w:rPr>
      </w:pPr>
    </w:p>
    <w:p w14:paraId="0FAA47E6" w14:textId="77777777" w:rsidR="00183545" w:rsidRPr="00CE2760" w:rsidRDefault="00183545" w:rsidP="00183545">
      <w:pPr>
        <w:rPr>
          <w:rFonts w:ascii="Verdana" w:hAnsi="Verdana" w:cs="Arial"/>
          <w:color w:val="000000"/>
        </w:rPr>
      </w:pPr>
    </w:p>
    <w:p w14:paraId="1294F356" w14:textId="77777777" w:rsidR="00183545" w:rsidRPr="00CE2760" w:rsidRDefault="00183545" w:rsidP="00183545">
      <w:pPr>
        <w:rPr>
          <w:rFonts w:ascii="Verdana" w:hAnsi="Verdana" w:cs="Arial"/>
          <w:color w:val="000000"/>
        </w:rPr>
      </w:pPr>
    </w:p>
    <w:p w14:paraId="7747E73B" w14:textId="77777777" w:rsidR="00183545" w:rsidRPr="00CE2760" w:rsidRDefault="00183545" w:rsidP="00183545">
      <w:pPr>
        <w:rPr>
          <w:rFonts w:ascii="Verdana" w:hAnsi="Verdana" w:cs="Arial"/>
          <w:color w:val="000000"/>
        </w:rPr>
      </w:pPr>
    </w:p>
    <w:p w14:paraId="1C7EBD18" w14:textId="77777777" w:rsidR="00183545" w:rsidRPr="00CE2760" w:rsidRDefault="00183545" w:rsidP="00183545">
      <w:pPr>
        <w:rPr>
          <w:rFonts w:ascii="Verdana" w:hAnsi="Verdana" w:cs="Arial"/>
          <w:color w:val="000000"/>
        </w:rPr>
      </w:pPr>
    </w:p>
    <w:p w14:paraId="45290288" w14:textId="77777777" w:rsidR="00183545" w:rsidRPr="00CE2760" w:rsidRDefault="00183545" w:rsidP="00183545">
      <w:pPr>
        <w:rPr>
          <w:rFonts w:ascii="Verdana" w:hAnsi="Verdana" w:cs="Arial"/>
          <w:color w:val="000000"/>
        </w:rPr>
      </w:pPr>
    </w:p>
    <w:p w14:paraId="5152F9D1" w14:textId="77777777" w:rsidR="00183545" w:rsidRPr="00CE2760" w:rsidRDefault="00183545" w:rsidP="00183545">
      <w:pPr>
        <w:rPr>
          <w:rFonts w:ascii="Verdana" w:hAnsi="Verdana" w:cs="Arial"/>
          <w:color w:val="000000"/>
        </w:rPr>
      </w:pPr>
    </w:p>
    <w:p w14:paraId="77469BAB" w14:textId="77777777" w:rsidR="00183545" w:rsidRPr="00CE2760" w:rsidRDefault="00183545" w:rsidP="00183545">
      <w:pPr>
        <w:rPr>
          <w:rFonts w:ascii="Verdana" w:hAnsi="Verdana" w:cs="Arial"/>
          <w:color w:val="000000"/>
        </w:rPr>
      </w:pPr>
    </w:p>
    <w:p w14:paraId="6ACED9AB" w14:textId="77777777" w:rsidR="00183545" w:rsidRPr="00CE2760" w:rsidRDefault="00183545" w:rsidP="00183545">
      <w:pPr>
        <w:tabs>
          <w:tab w:val="left" w:pos="1000"/>
        </w:tabs>
        <w:rPr>
          <w:rFonts w:ascii="Verdana" w:hAnsi="Verdana"/>
        </w:rPr>
      </w:pPr>
      <w:r w:rsidRPr="00CE2760">
        <w:rPr>
          <w:rFonts w:ascii="Verdana" w:hAnsi="Verdana"/>
        </w:rPr>
        <w:tab/>
      </w:r>
    </w:p>
    <w:sectPr w:rsidR="00183545" w:rsidRPr="00CE2760" w:rsidSect="003F7CC7">
      <w:headerReference w:type="even" r:id="rId10"/>
      <w:headerReference w:type="default" r:id="rId11"/>
      <w:headerReference w:type="first" r:id="rId12"/>
      <w:pgSz w:w="11907" w:h="16840" w:code="9"/>
      <w:pgMar w:top="993" w:right="850" w:bottom="851" w:left="1134" w:header="425" w:footer="45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53BFE25" w14:textId="77777777" w:rsidR="008A1F00" w:rsidRDefault="008A1F00">
      <w:r>
        <w:separator/>
      </w:r>
    </w:p>
  </w:endnote>
  <w:endnote w:type="continuationSeparator" w:id="0">
    <w:p w14:paraId="792A63DD" w14:textId="77777777" w:rsidR="008A1F00" w:rsidRDefault="008A1F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altName w:val="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FC2517" w14:textId="14DEAE9A" w:rsidR="00627184" w:rsidRPr="00F137B1" w:rsidRDefault="00627184" w:rsidP="00571C52">
    <w:pPr>
      <w:pStyle w:val="Pieddepage"/>
      <w:ind w:right="64"/>
      <w:jc w:val="right"/>
      <w:rPr>
        <w:rFonts w:ascii="Arial" w:hAnsi="Arial" w:cs="Arial"/>
        <w:sz w:val="16"/>
        <w:szCs w:val="16"/>
      </w:rPr>
    </w:pPr>
    <w:r w:rsidRPr="006558EF">
      <w:rPr>
        <w:rFonts w:ascii="Arial" w:hAnsi="Arial" w:cs="Arial"/>
        <w:sz w:val="16"/>
        <w:szCs w:val="16"/>
      </w:rPr>
      <w:t>Cadre</w:t>
    </w:r>
    <w:r>
      <w:rPr>
        <w:rFonts w:ascii="Arial" w:hAnsi="Arial" w:cs="Arial"/>
        <w:sz w:val="16"/>
        <w:szCs w:val="16"/>
      </w:rPr>
      <w:t xml:space="preserve"> de réponse prestation « </w:t>
    </w:r>
    <w:r w:rsidR="003B1FB1">
      <w:rPr>
        <w:rFonts w:ascii="Arial" w:hAnsi="Arial" w:cs="Arial"/>
        <w:sz w:val="16"/>
        <w:szCs w:val="16"/>
      </w:rPr>
      <w:t>A</w:t>
    </w:r>
    <w:r w:rsidR="0013185C">
      <w:rPr>
        <w:rFonts w:ascii="Arial" w:hAnsi="Arial" w:cs="Arial"/>
        <w:sz w:val="16"/>
        <w:szCs w:val="16"/>
      </w:rPr>
      <w:t>TELIER</w:t>
    </w:r>
    <w:r w:rsidR="00080A65">
      <w:rPr>
        <w:rFonts w:ascii="Arial" w:hAnsi="Arial" w:cs="Arial"/>
        <w:sz w:val="16"/>
        <w:szCs w:val="16"/>
      </w:rPr>
      <w:t>S</w:t>
    </w:r>
    <w:r w:rsidR="0013185C">
      <w:rPr>
        <w:rFonts w:ascii="Arial" w:hAnsi="Arial" w:cs="Arial"/>
        <w:sz w:val="16"/>
        <w:szCs w:val="16"/>
      </w:rPr>
      <w:t xml:space="preserve"> CONSEIL </w:t>
    </w:r>
    <w:r>
      <w:rPr>
        <w:rFonts w:ascii="Arial" w:hAnsi="Arial" w:cs="Arial"/>
        <w:sz w:val="16"/>
        <w:szCs w:val="16"/>
      </w:rPr>
      <w:t>» – P</w:t>
    </w:r>
    <w:r w:rsidR="00A61FC5">
      <w:rPr>
        <w:rFonts w:ascii="Arial" w:hAnsi="Arial" w:cs="Arial"/>
        <w:sz w:val="16"/>
        <w:szCs w:val="16"/>
      </w:rPr>
      <w:t xml:space="preserve">roposition </w:t>
    </w:r>
    <w:r w:rsidR="00A61FC5" w:rsidRPr="00A61FC5">
      <w:rPr>
        <w:rFonts w:ascii="Arial" w:hAnsi="Arial" w:cs="Arial"/>
        <w:sz w:val="16"/>
        <w:szCs w:val="16"/>
      </w:rPr>
      <w:t>relative aux locaux</w:t>
    </w:r>
    <w:r>
      <w:rPr>
        <w:rFonts w:ascii="Arial" w:hAnsi="Arial" w:cs="Arial"/>
        <w:sz w:val="16"/>
        <w:szCs w:val="16"/>
      </w:rPr>
      <w:t xml:space="preserve"> </w:t>
    </w:r>
    <w:r w:rsidR="00555C33">
      <w:rPr>
        <w:rFonts w:ascii="Arial" w:hAnsi="Arial" w:cs="Arial"/>
        <w:sz w:val="16"/>
        <w:szCs w:val="16"/>
      </w:rPr>
      <w:t xml:space="preserve">et aux mesures environnementales </w:t>
    </w:r>
    <w:r>
      <w:rPr>
        <w:rFonts w:ascii="Arial" w:hAnsi="Arial" w:cs="Arial"/>
        <w:sz w:val="16"/>
        <w:szCs w:val="16"/>
      </w:rPr>
      <w:t>–</w:t>
    </w:r>
    <w:r w:rsidRPr="00F137B1">
      <w:rPr>
        <w:rFonts w:ascii="Arial" w:hAnsi="Arial" w:cs="Arial"/>
        <w:sz w:val="16"/>
        <w:szCs w:val="16"/>
      </w:rPr>
      <w:t xml:space="preserve"> </w:t>
    </w:r>
    <w:r w:rsidRPr="007D7A99">
      <w:rPr>
        <w:rStyle w:val="Numrodepage"/>
        <w:rFonts w:ascii="Arial" w:hAnsi="Arial" w:cs="Arial"/>
        <w:sz w:val="16"/>
        <w:szCs w:val="16"/>
      </w:rPr>
      <w:fldChar w:fldCharType="begin"/>
    </w:r>
    <w:r w:rsidRPr="00F137B1">
      <w:rPr>
        <w:rStyle w:val="Numrodepage"/>
        <w:rFonts w:ascii="Arial" w:hAnsi="Arial" w:cs="Arial"/>
        <w:sz w:val="16"/>
        <w:szCs w:val="16"/>
      </w:rPr>
      <w:instrText xml:space="preserve"> PAGE </w:instrText>
    </w:r>
    <w:r w:rsidRPr="007D7A99">
      <w:rPr>
        <w:rStyle w:val="Numrodepage"/>
        <w:rFonts w:ascii="Arial" w:hAnsi="Arial" w:cs="Arial"/>
        <w:sz w:val="16"/>
        <w:szCs w:val="16"/>
      </w:rPr>
      <w:fldChar w:fldCharType="separate"/>
    </w:r>
    <w:r w:rsidR="00D83347">
      <w:rPr>
        <w:rStyle w:val="Numrodepage"/>
        <w:rFonts w:ascii="Arial" w:hAnsi="Arial" w:cs="Arial"/>
        <w:noProof/>
        <w:sz w:val="16"/>
        <w:szCs w:val="16"/>
      </w:rPr>
      <w:t>1</w:t>
    </w:r>
    <w:r w:rsidRPr="007D7A99">
      <w:rPr>
        <w:rStyle w:val="Numrodepage"/>
        <w:rFonts w:ascii="Arial" w:hAnsi="Arial" w:cs="Arial"/>
        <w:sz w:val="16"/>
        <w:szCs w:val="16"/>
      </w:rPr>
      <w:fldChar w:fldCharType="end"/>
    </w:r>
    <w:r w:rsidRPr="00F137B1">
      <w:rPr>
        <w:rStyle w:val="Numrodepage"/>
        <w:rFonts w:ascii="Arial" w:hAnsi="Arial" w:cs="Arial"/>
        <w:sz w:val="16"/>
        <w:szCs w:val="16"/>
      </w:rPr>
      <w:t xml:space="preserve"> / </w:t>
    </w:r>
    <w:r w:rsidRPr="007D7A99">
      <w:rPr>
        <w:rStyle w:val="Numrodepage"/>
        <w:rFonts w:ascii="Arial" w:hAnsi="Arial" w:cs="Arial"/>
        <w:sz w:val="16"/>
        <w:szCs w:val="16"/>
      </w:rPr>
      <w:fldChar w:fldCharType="begin"/>
    </w:r>
    <w:r w:rsidRPr="00F137B1">
      <w:rPr>
        <w:rStyle w:val="Numrodepage"/>
        <w:rFonts w:ascii="Arial" w:hAnsi="Arial" w:cs="Arial"/>
        <w:sz w:val="16"/>
        <w:szCs w:val="16"/>
      </w:rPr>
      <w:instrText xml:space="preserve"> NUMPAGES </w:instrText>
    </w:r>
    <w:r w:rsidRPr="007D7A99">
      <w:rPr>
        <w:rStyle w:val="Numrodepage"/>
        <w:rFonts w:ascii="Arial" w:hAnsi="Arial" w:cs="Arial"/>
        <w:sz w:val="16"/>
        <w:szCs w:val="16"/>
      </w:rPr>
      <w:fldChar w:fldCharType="separate"/>
    </w:r>
    <w:r w:rsidR="00D83347">
      <w:rPr>
        <w:rStyle w:val="Numrodepage"/>
        <w:rFonts w:ascii="Arial" w:hAnsi="Arial" w:cs="Arial"/>
        <w:noProof/>
        <w:sz w:val="16"/>
        <w:szCs w:val="16"/>
      </w:rPr>
      <w:t>4</w:t>
    </w:r>
    <w:r w:rsidRPr="007D7A99">
      <w:rPr>
        <w:rStyle w:val="Numrodepage"/>
        <w:rFonts w:ascii="Arial" w:hAnsi="Arial"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9669A8E" w14:textId="77777777" w:rsidR="008A1F00" w:rsidRDefault="008A1F00">
      <w:r>
        <w:separator/>
      </w:r>
    </w:p>
  </w:footnote>
  <w:footnote w:type="continuationSeparator" w:id="0">
    <w:p w14:paraId="09DEA57F" w14:textId="77777777" w:rsidR="008A1F00" w:rsidRDefault="008A1F0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3CD825" w14:textId="06D2A6C3" w:rsidR="00627184" w:rsidRDefault="00555C33">
    <w:pPr>
      <w:pStyle w:val="En-tte"/>
    </w:pPr>
    <w:r>
      <w:rPr>
        <w:noProof/>
      </w:rPr>
      <w:drawing>
        <wp:inline distT="0" distB="0" distL="0" distR="0" wp14:anchorId="433781BB" wp14:editId="4AF72852">
          <wp:extent cx="2929890" cy="970280"/>
          <wp:effectExtent l="0" t="0" r="0" b="0"/>
          <wp:docPr id="1" name="Image 1" descr="Bloc_Marque_RF_France_Travail_RVB_Horizontal_Coul_Posi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Bloc_Marque_RF_France_Travail_RVB_Horizontal_Coul_Positi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29890" cy="970280"/>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FD2D9A" w14:textId="77777777" w:rsidR="00627184" w:rsidRDefault="00627184">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592ADA" w14:textId="77777777" w:rsidR="00627184" w:rsidRDefault="00627184" w:rsidP="00F00FB4">
    <w:pPr>
      <w:pStyle w:val="En-tte"/>
      <w:tabs>
        <w:tab w:val="clear" w:pos="4536"/>
        <w:tab w:val="clear" w:pos="9072"/>
        <w:tab w:val="center" w:pos="4961"/>
        <w:tab w:val="right" w:pos="9923"/>
      </w:tabs>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183277" w14:textId="77777777" w:rsidR="00627184" w:rsidRDefault="00627184">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AA39C9"/>
    <w:multiLevelType w:val="hybridMultilevel"/>
    <w:tmpl w:val="F03233A2"/>
    <w:lvl w:ilvl="0" w:tplc="7586F29C">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6A47950"/>
    <w:multiLevelType w:val="hybridMultilevel"/>
    <w:tmpl w:val="D6BC7CE2"/>
    <w:lvl w:ilvl="0" w:tplc="040C0009">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1212"/>
        </w:tabs>
        <w:ind w:left="1212" w:hanging="360"/>
      </w:pPr>
      <w:rPr>
        <w:rFonts w:ascii="Symbol" w:hAnsi="Symbol" w:hint="default"/>
      </w:rPr>
    </w:lvl>
    <w:lvl w:ilvl="4" w:tplc="040C000D">
      <w:start w:val="1"/>
      <w:numFmt w:val="bullet"/>
      <w:lvlText w:val=""/>
      <w:lvlJc w:val="left"/>
      <w:pPr>
        <w:tabs>
          <w:tab w:val="num" w:pos="1920"/>
        </w:tabs>
        <w:ind w:left="1920" w:hanging="360"/>
      </w:pPr>
      <w:rPr>
        <w:rFonts w:ascii="Wingdings" w:hAnsi="Wingdings"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AB166C2"/>
    <w:multiLevelType w:val="hybridMultilevel"/>
    <w:tmpl w:val="DFA69CD8"/>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66C5EC4"/>
    <w:multiLevelType w:val="singleLevel"/>
    <w:tmpl w:val="C1D2296E"/>
    <w:lvl w:ilvl="0">
      <w:numFmt w:val="bullet"/>
      <w:lvlText w:val="-"/>
      <w:lvlJc w:val="left"/>
      <w:pPr>
        <w:tabs>
          <w:tab w:val="num" w:pos="644"/>
        </w:tabs>
        <w:ind w:left="644" w:hanging="360"/>
      </w:pPr>
      <w:rPr>
        <w:rFonts w:ascii="Times New Roman" w:hAnsi="Times New Roman" w:hint="default"/>
      </w:rPr>
    </w:lvl>
  </w:abstractNum>
  <w:abstractNum w:abstractNumId="4" w15:restartNumberingAfterBreak="0">
    <w:nsid w:val="181F24FB"/>
    <w:multiLevelType w:val="hybridMultilevel"/>
    <w:tmpl w:val="50EE3BFC"/>
    <w:lvl w:ilvl="0" w:tplc="AD763B90">
      <w:start w:val="5"/>
      <w:numFmt w:val="bullet"/>
      <w:lvlText w:val="-"/>
      <w:lvlJc w:val="left"/>
      <w:pPr>
        <w:ind w:left="720" w:hanging="360"/>
      </w:pPr>
      <w:rPr>
        <w:rFonts w:ascii="Verdana" w:eastAsia="Times New Roman" w:hAnsi="Verdana"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5" w15:restartNumberingAfterBreak="0">
    <w:nsid w:val="187E4C18"/>
    <w:multiLevelType w:val="hybridMultilevel"/>
    <w:tmpl w:val="F8B03C36"/>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9CC50FD"/>
    <w:multiLevelType w:val="hybridMultilevel"/>
    <w:tmpl w:val="7B2E18F4"/>
    <w:lvl w:ilvl="0" w:tplc="E0C815B0">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B5B30C3"/>
    <w:multiLevelType w:val="hybridMultilevel"/>
    <w:tmpl w:val="76B8E570"/>
    <w:lvl w:ilvl="0" w:tplc="040C0001">
      <w:start w:val="1"/>
      <w:numFmt w:val="bullet"/>
      <w:lvlText w:val=""/>
      <w:lvlJc w:val="left"/>
      <w:pPr>
        <w:tabs>
          <w:tab w:val="num" w:pos="786"/>
        </w:tabs>
        <w:ind w:left="786" w:hanging="360"/>
      </w:pPr>
      <w:rPr>
        <w:rFonts w:ascii="Symbol" w:hAnsi="Symbol" w:hint="default"/>
      </w:rPr>
    </w:lvl>
    <w:lvl w:ilvl="1" w:tplc="040C0009">
      <w:start w:val="1"/>
      <w:numFmt w:val="bullet"/>
      <w:lvlText w:val=""/>
      <w:lvlJc w:val="left"/>
      <w:pPr>
        <w:tabs>
          <w:tab w:val="num" w:pos="786"/>
        </w:tabs>
        <w:ind w:left="786" w:hanging="360"/>
      </w:pPr>
      <w:rPr>
        <w:rFonts w:ascii="Wingdings" w:hAnsi="Wingdings" w:hint="default"/>
      </w:rPr>
    </w:lvl>
    <w:lvl w:ilvl="2" w:tplc="040C0005" w:tentative="1">
      <w:start w:val="1"/>
      <w:numFmt w:val="bullet"/>
      <w:lvlText w:val=""/>
      <w:lvlJc w:val="left"/>
      <w:pPr>
        <w:tabs>
          <w:tab w:val="num" w:pos="2226"/>
        </w:tabs>
        <w:ind w:left="2226" w:hanging="360"/>
      </w:pPr>
      <w:rPr>
        <w:rFonts w:ascii="Wingdings" w:hAnsi="Wingdings" w:hint="default"/>
      </w:rPr>
    </w:lvl>
    <w:lvl w:ilvl="3" w:tplc="040C0001" w:tentative="1">
      <w:start w:val="1"/>
      <w:numFmt w:val="bullet"/>
      <w:lvlText w:val=""/>
      <w:lvlJc w:val="left"/>
      <w:pPr>
        <w:tabs>
          <w:tab w:val="num" w:pos="2946"/>
        </w:tabs>
        <w:ind w:left="2946" w:hanging="360"/>
      </w:pPr>
      <w:rPr>
        <w:rFonts w:ascii="Symbol" w:hAnsi="Symbol" w:hint="default"/>
      </w:rPr>
    </w:lvl>
    <w:lvl w:ilvl="4" w:tplc="040C0003" w:tentative="1">
      <w:start w:val="1"/>
      <w:numFmt w:val="bullet"/>
      <w:lvlText w:val="o"/>
      <w:lvlJc w:val="left"/>
      <w:pPr>
        <w:tabs>
          <w:tab w:val="num" w:pos="3666"/>
        </w:tabs>
        <w:ind w:left="3666" w:hanging="360"/>
      </w:pPr>
      <w:rPr>
        <w:rFonts w:ascii="Courier New" w:hAnsi="Courier New" w:cs="Courier New" w:hint="default"/>
      </w:rPr>
    </w:lvl>
    <w:lvl w:ilvl="5" w:tplc="040C0005" w:tentative="1">
      <w:start w:val="1"/>
      <w:numFmt w:val="bullet"/>
      <w:lvlText w:val=""/>
      <w:lvlJc w:val="left"/>
      <w:pPr>
        <w:tabs>
          <w:tab w:val="num" w:pos="4386"/>
        </w:tabs>
        <w:ind w:left="4386" w:hanging="360"/>
      </w:pPr>
      <w:rPr>
        <w:rFonts w:ascii="Wingdings" w:hAnsi="Wingdings" w:hint="default"/>
      </w:rPr>
    </w:lvl>
    <w:lvl w:ilvl="6" w:tplc="040C0001" w:tentative="1">
      <w:start w:val="1"/>
      <w:numFmt w:val="bullet"/>
      <w:lvlText w:val=""/>
      <w:lvlJc w:val="left"/>
      <w:pPr>
        <w:tabs>
          <w:tab w:val="num" w:pos="5106"/>
        </w:tabs>
        <w:ind w:left="5106" w:hanging="360"/>
      </w:pPr>
      <w:rPr>
        <w:rFonts w:ascii="Symbol" w:hAnsi="Symbol" w:hint="default"/>
      </w:rPr>
    </w:lvl>
    <w:lvl w:ilvl="7" w:tplc="040C0003" w:tentative="1">
      <w:start w:val="1"/>
      <w:numFmt w:val="bullet"/>
      <w:lvlText w:val="o"/>
      <w:lvlJc w:val="left"/>
      <w:pPr>
        <w:tabs>
          <w:tab w:val="num" w:pos="5826"/>
        </w:tabs>
        <w:ind w:left="5826" w:hanging="360"/>
      </w:pPr>
      <w:rPr>
        <w:rFonts w:ascii="Courier New" w:hAnsi="Courier New" w:cs="Courier New" w:hint="default"/>
      </w:rPr>
    </w:lvl>
    <w:lvl w:ilvl="8" w:tplc="040C0005" w:tentative="1">
      <w:start w:val="1"/>
      <w:numFmt w:val="bullet"/>
      <w:lvlText w:val=""/>
      <w:lvlJc w:val="left"/>
      <w:pPr>
        <w:tabs>
          <w:tab w:val="num" w:pos="6546"/>
        </w:tabs>
        <w:ind w:left="6546" w:hanging="360"/>
      </w:pPr>
      <w:rPr>
        <w:rFonts w:ascii="Wingdings" w:hAnsi="Wingdings" w:hint="default"/>
      </w:rPr>
    </w:lvl>
  </w:abstractNum>
  <w:abstractNum w:abstractNumId="8" w15:restartNumberingAfterBreak="0">
    <w:nsid w:val="1E572920"/>
    <w:multiLevelType w:val="hybridMultilevel"/>
    <w:tmpl w:val="F91A1542"/>
    <w:lvl w:ilvl="0" w:tplc="1D4EAEC2">
      <w:start w:val="1"/>
      <w:numFmt w:val="bullet"/>
      <w:lvlText w:val=""/>
      <w:lvlJc w:val="left"/>
      <w:pPr>
        <w:tabs>
          <w:tab w:val="num" w:pos="720"/>
        </w:tabs>
        <w:ind w:left="720" w:hanging="360"/>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48A6D66"/>
    <w:multiLevelType w:val="hybridMultilevel"/>
    <w:tmpl w:val="5F189D86"/>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58D4BB7"/>
    <w:multiLevelType w:val="hybridMultilevel"/>
    <w:tmpl w:val="E6FE5D2E"/>
    <w:lvl w:ilvl="0" w:tplc="7B083D0E">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96300BF"/>
    <w:multiLevelType w:val="hybridMultilevel"/>
    <w:tmpl w:val="A4BC3968"/>
    <w:lvl w:ilvl="0" w:tplc="040C0001">
      <w:start w:val="1"/>
      <w:numFmt w:val="bullet"/>
      <w:lvlText w:val=""/>
      <w:lvlJc w:val="left"/>
      <w:pPr>
        <w:tabs>
          <w:tab w:val="num" w:pos="1212"/>
        </w:tabs>
        <w:ind w:left="1212" w:hanging="360"/>
      </w:pPr>
      <w:rPr>
        <w:rFonts w:ascii="Symbol" w:hAnsi="Symbol" w:hint="default"/>
      </w:rPr>
    </w:lvl>
    <w:lvl w:ilvl="1" w:tplc="040C0003" w:tentative="1">
      <w:start w:val="1"/>
      <w:numFmt w:val="bullet"/>
      <w:lvlText w:val="o"/>
      <w:lvlJc w:val="left"/>
      <w:pPr>
        <w:tabs>
          <w:tab w:val="num" w:pos="1932"/>
        </w:tabs>
        <w:ind w:left="1932" w:hanging="360"/>
      </w:pPr>
      <w:rPr>
        <w:rFonts w:ascii="Courier New" w:hAnsi="Courier New" w:cs="Courier New" w:hint="default"/>
      </w:rPr>
    </w:lvl>
    <w:lvl w:ilvl="2" w:tplc="040C0005" w:tentative="1">
      <w:start w:val="1"/>
      <w:numFmt w:val="bullet"/>
      <w:lvlText w:val=""/>
      <w:lvlJc w:val="left"/>
      <w:pPr>
        <w:tabs>
          <w:tab w:val="num" w:pos="2652"/>
        </w:tabs>
        <w:ind w:left="2652" w:hanging="360"/>
      </w:pPr>
      <w:rPr>
        <w:rFonts w:ascii="Wingdings" w:hAnsi="Wingdings" w:hint="default"/>
      </w:rPr>
    </w:lvl>
    <w:lvl w:ilvl="3" w:tplc="040C0001" w:tentative="1">
      <w:start w:val="1"/>
      <w:numFmt w:val="bullet"/>
      <w:lvlText w:val=""/>
      <w:lvlJc w:val="left"/>
      <w:pPr>
        <w:tabs>
          <w:tab w:val="num" w:pos="3372"/>
        </w:tabs>
        <w:ind w:left="3372" w:hanging="360"/>
      </w:pPr>
      <w:rPr>
        <w:rFonts w:ascii="Symbol" w:hAnsi="Symbol" w:hint="default"/>
      </w:rPr>
    </w:lvl>
    <w:lvl w:ilvl="4" w:tplc="040C0003" w:tentative="1">
      <w:start w:val="1"/>
      <w:numFmt w:val="bullet"/>
      <w:lvlText w:val="o"/>
      <w:lvlJc w:val="left"/>
      <w:pPr>
        <w:tabs>
          <w:tab w:val="num" w:pos="4092"/>
        </w:tabs>
        <w:ind w:left="4092" w:hanging="360"/>
      </w:pPr>
      <w:rPr>
        <w:rFonts w:ascii="Courier New" w:hAnsi="Courier New" w:cs="Courier New" w:hint="default"/>
      </w:rPr>
    </w:lvl>
    <w:lvl w:ilvl="5" w:tplc="040C0005" w:tentative="1">
      <w:start w:val="1"/>
      <w:numFmt w:val="bullet"/>
      <w:lvlText w:val=""/>
      <w:lvlJc w:val="left"/>
      <w:pPr>
        <w:tabs>
          <w:tab w:val="num" w:pos="4812"/>
        </w:tabs>
        <w:ind w:left="4812" w:hanging="360"/>
      </w:pPr>
      <w:rPr>
        <w:rFonts w:ascii="Wingdings" w:hAnsi="Wingdings" w:hint="default"/>
      </w:rPr>
    </w:lvl>
    <w:lvl w:ilvl="6" w:tplc="040C0001" w:tentative="1">
      <w:start w:val="1"/>
      <w:numFmt w:val="bullet"/>
      <w:lvlText w:val=""/>
      <w:lvlJc w:val="left"/>
      <w:pPr>
        <w:tabs>
          <w:tab w:val="num" w:pos="5532"/>
        </w:tabs>
        <w:ind w:left="5532" w:hanging="360"/>
      </w:pPr>
      <w:rPr>
        <w:rFonts w:ascii="Symbol" w:hAnsi="Symbol" w:hint="default"/>
      </w:rPr>
    </w:lvl>
    <w:lvl w:ilvl="7" w:tplc="040C0003" w:tentative="1">
      <w:start w:val="1"/>
      <w:numFmt w:val="bullet"/>
      <w:lvlText w:val="o"/>
      <w:lvlJc w:val="left"/>
      <w:pPr>
        <w:tabs>
          <w:tab w:val="num" w:pos="6252"/>
        </w:tabs>
        <w:ind w:left="6252" w:hanging="360"/>
      </w:pPr>
      <w:rPr>
        <w:rFonts w:ascii="Courier New" w:hAnsi="Courier New" w:cs="Courier New" w:hint="default"/>
      </w:rPr>
    </w:lvl>
    <w:lvl w:ilvl="8" w:tplc="040C0005" w:tentative="1">
      <w:start w:val="1"/>
      <w:numFmt w:val="bullet"/>
      <w:lvlText w:val=""/>
      <w:lvlJc w:val="left"/>
      <w:pPr>
        <w:tabs>
          <w:tab w:val="num" w:pos="6972"/>
        </w:tabs>
        <w:ind w:left="6972" w:hanging="360"/>
      </w:pPr>
      <w:rPr>
        <w:rFonts w:ascii="Wingdings" w:hAnsi="Wingdings" w:hint="default"/>
      </w:rPr>
    </w:lvl>
  </w:abstractNum>
  <w:abstractNum w:abstractNumId="12" w15:restartNumberingAfterBreak="0">
    <w:nsid w:val="2B4A6DED"/>
    <w:multiLevelType w:val="multilevel"/>
    <w:tmpl w:val="040C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43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2B9C49A5"/>
    <w:multiLevelType w:val="hybridMultilevel"/>
    <w:tmpl w:val="08448D06"/>
    <w:lvl w:ilvl="0" w:tplc="040C0001">
      <w:start w:val="1"/>
      <w:numFmt w:val="bullet"/>
      <w:lvlText w:val=""/>
      <w:lvlJc w:val="left"/>
      <w:pPr>
        <w:tabs>
          <w:tab w:val="num" w:pos="928"/>
        </w:tabs>
        <w:ind w:left="928" w:hanging="360"/>
      </w:pPr>
      <w:rPr>
        <w:rFonts w:ascii="Symbol" w:hAnsi="Symbol" w:hint="default"/>
      </w:rPr>
    </w:lvl>
    <w:lvl w:ilvl="1" w:tplc="040C0003" w:tentative="1">
      <w:start w:val="1"/>
      <w:numFmt w:val="bullet"/>
      <w:lvlText w:val="o"/>
      <w:lvlJc w:val="left"/>
      <w:pPr>
        <w:tabs>
          <w:tab w:val="num" w:pos="1648"/>
        </w:tabs>
        <w:ind w:left="1648" w:hanging="360"/>
      </w:pPr>
      <w:rPr>
        <w:rFonts w:ascii="Courier New" w:hAnsi="Courier New" w:cs="Courier New" w:hint="default"/>
      </w:rPr>
    </w:lvl>
    <w:lvl w:ilvl="2" w:tplc="040C0005" w:tentative="1">
      <w:start w:val="1"/>
      <w:numFmt w:val="bullet"/>
      <w:lvlText w:val=""/>
      <w:lvlJc w:val="left"/>
      <w:pPr>
        <w:tabs>
          <w:tab w:val="num" w:pos="2368"/>
        </w:tabs>
        <w:ind w:left="2368" w:hanging="360"/>
      </w:pPr>
      <w:rPr>
        <w:rFonts w:ascii="Wingdings" w:hAnsi="Wingdings" w:hint="default"/>
      </w:rPr>
    </w:lvl>
    <w:lvl w:ilvl="3" w:tplc="040C0001" w:tentative="1">
      <w:start w:val="1"/>
      <w:numFmt w:val="bullet"/>
      <w:lvlText w:val=""/>
      <w:lvlJc w:val="left"/>
      <w:pPr>
        <w:tabs>
          <w:tab w:val="num" w:pos="3088"/>
        </w:tabs>
        <w:ind w:left="3088" w:hanging="360"/>
      </w:pPr>
      <w:rPr>
        <w:rFonts w:ascii="Symbol" w:hAnsi="Symbol" w:hint="default"/>
      </w:rPr>
    </w:lvl>
    <w:lvl w:ilvl="4" w:tplc="040C0003" w:tentative="1">
      <w:start w:val="1"/>
      <w:numFmt w:val="bullet"/>
      <w:lvlText w:val="o"/>
      <w:lvlJc w:val="left"/>
      <w:pPr>
        <w:tabs>
          <w:tab w:val="num" w:pos="3808"/>
        </w:tabs>
        <w:ind w:left="3808" w:hanging="360"/>
      </w:pPr>
      <w:rPr>
        <w:rFonts w:ascii="Courier New" w:hAnsi="Courier New" w:cs="Courier New" w:hint="default"/>
      </w:rPr>
    </w:lvl>
    <w:lvl w:ilvl="5" w:tplc="040C0005" w:tentative="1">
      <w:start w:val="1"/>
      <w:numFmt w:val="bullet"/>
      <w:lvlText w:val=""/>
      <w:lvlJc w:val="left"/>
      <w:pPr>
        <w:tabs>
          <w:tab w:val="num" w:pos="4528"/>
        </w:tabs>
        <w:ind w:left="4528" w:hanging="360"/>
      </w:pPr>
      <w:rPr>
        <w:rFonts w:ascii="Wingdings" w:hAnsi="Wingdings" w:hint="default"/>
      </w:rPr>
    </w:lvl>
    <w:lvl w:ilvl="6" w:tplc="040C0001" w:tentative="1">
      <w:start w:val="1"/>
      <w:numFmt w:val="bullet"/>
      <w:lvlText w:val=""/>
      <w:lvlJc w:val="left"/>
      <w:pPr>
        <w:tabs>
          <w:tab w:val="num" w:pos="5248"/>
        </w:tabs>
        <w:ind w:left="5248" w:hanging="360"/>
      </w:pPr>
      <w:rPr>
        <w:rFonts w:ascii="Symbol" w:hAnsi="Symbol" w:hint="default"/>
      </w:rPr>
    </w:lvl>
    <w:lvl w:ilvl="7" w:tplc="040C0003" w:tentative="1">
      <w:start w:val="1"/>
      <w:numFmt w:val="bullet"/>
      <w:lvlText w:val="o"/>
      <w:lvlJc w:val="left"/>
      <w:pPr>
        <w:tabs>
          <w:tab w:val="num" w:pos="5968"/>
        </w:tabs>
        <w:ind w:left="5968" w:hanging="360"/>
      </w:pPr>
      <w:rPr>
        <w:rFonts w:ascii="Courier New" w:hAnsi="Courier New" w:cs="Courier New" w:hint="default"/>
      </w:rPr>
    </w:lvl>
    <w:lvl w:ilvl="8" w:tplc="040C0005" w:tentative="1">
      <w:start w:val="1"/>
      <w:numFmt w:val="bullet"/>
      <w:lvlText w:val=""/>
      <w:lvlJc w:val="left"/>
      <w:pPr>
        <w:tabs>
          <w:tab w:val="num" w:pos="6688"/>
        </w:tabs>
        <w:ind w:left="6688" w:hanging="360"/>
      </w:pPr>
      <w:rPr>
        <w:rFonts w:ascii="Wingdings" w:hAnsi="Wingdings" w:hint="default"/>
      </w:rPr>
    </w:lvl>
  </w:abstractNum>
  <w:abstractNum w:abstractNumId="14" w15:restartNumberingAfterBreak="0">
    <w:nsid w:val="31D6240B"/>
    <w:multiLevelType w:val="hybridMultilevel"/>
    <w:tmpl w:val="D318F83E"/>
    <w:lvl w:ilvl="0" w:tplc="040C0001">
      <w:start w:val="1"/>
      <w:numFmt w:val="bullet"/>
      <w:lvlText w:val=""/>
      <w:lvlJc w:val="left"/>
      <w:pPr>
        <w:tabs>
          <w:tab w:val="num" w:pos="928"/>
        </w:tabs>
        <w:ind w:left="928" w:hanging="360"/>
      </w:pPr>
      <w:rPr>
        <w:rFonts w:ascii="Symbol" w:hAnsi="Symbol" w:hint="default"/>
      </w:rPr>
    </w:lvl>
    <w:lvl w:ilvl="1" w:tplc="040C0003">
      <w:start w:val="1"/>
      <w:numFmt w:val="bullet"/>
      <w:lvlText w:val="o"/>
      <w:lvlJc w:val="left"/>
      <w:pPr>
        <w:tabs>
          <w:tab w:val="num" w:pos="928"/>
        </w:tabs>
        <w:ind w:left="928"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6952ECF"/>
    <w:multiLevelType w:val="hybridMultilevel"/>
    <w:tmpl w:val="D1F4212E"/>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7D06BA0"/>
    <w:multiLevelType w:val="hybridMultilevel"/>
    <w:tmpl w:val="59CC554E"/>
    <w:lvl w:ilvl="0" w:tplc="040C0001">
      <w:start w:val="1"/>
      <w:numFmt w:val="bullet"/>
      <w:lvlText w:val=""/>
      <w:lvlJc w:val="left"/>
      <w:pPr>
        <w:tabs>
          <w:tab w:val="num" w:pos="928"/>
        </w:tabs>
        <w:ind w:left="928" w:hanging="360"/>
      </w:pPr>
      <w:rPr>
        <w:rFonts w:ascii="Symbol" w:hAnsi="Symbol" w:hint="default"/>
      </w:rPr>
    </w:lvl>
    <w:lvl w:ilvl="1" w:tplc="040C0003" w:tentative="1">
      <w:start w:val="1"/>
      <w:numFmt w:val="bullet"/>
      <w:lvlText w:val="o"/>
      <w:lvlJc w:val="left"/>
      <w:pPr>
        <w:tabs>
          <w:tab w:val="num" w:pos="1648"/>
        </w:tabs>
        <w:ind w:left="1648" w:hanging="360"/>
      </w:pPr>
      <w:rPr>
        <w:rFonts w:ascii="Courier New" w:hAnsi="Courier New" w:cs="Courier New" w:hint="default"/>
      </w:rPr>
    </w:lvl>
    <w:lvl w:ilvl="2" w:tplc="040C0005" w:tentative="1">
      <w:start w:val="1"/>
      <w:numFmt w:val="bullet"/>
      <w:lvlText w:val=""/>
      <w:lvlJc w:val="left"/>
      <w:pPr>
        <w:tabs>
          <w:tab w:val="num" w:pos="2368"/>
        </w:tabs>
        <w:ind w:left="2368" w:hanging="360"/>
      </w:pPr>
      <w:rPr>
        <w:rFonts w:ascii="Wingdings" w:hAnsi="Wingdings" w:hint="default"/>
      </w:rPr>
    </w:lvl>
    <w:lvl w:ilvl="3" w:tplc="040C0001" w:tentative="1">
      <w:start w:val="1"/>
      <w:numFmt w:val="bullet"/>
      <w:lvlText w:val=""/>
      <w:lvlJc w:val="left"/>
      <w:pPr>
        <w:tabs>
          <w:tab w:val="num" w:pos="3088"/>
        </w:tabs>
        <w:ind w:left="3088" w:hanging="360"/>
      </w:pPr>
      <w:rPr>
        <w:rFonts w:ascii="Symbol" w:hAnsi="Symbol" w:hint="default"/>
      </w:rPr>
    </w:lvl>
    <w:lvl w:ilvl="4" w:tplc="040C0003" w:tentative="1">
      <w:start w:val="1"/>
      <w:numFmt w:val="bullet"/>
      <w:lvlText w:val="o"/>
      <w:lvlJc w:val="left"/>
      <w:pPr>
        <w:tabs>
          <w:tab w:val="num" w:pos="3808"/>
        </w:tabs>
        <w:ind w:left="3808" w:hanging="360"/>
      </w:pPr>
      <w:rPr>
        <w:rFonts w:ascii="Courier New" w:hAnsi="Courier New" w:cs="Courier New" w:hint="default"/>
      </w:rPr>
    </w:lvl>
    <w:lvl w:ilvl="5" w:tplc="040C0005" w:tentative="1">
      <w:start w:val="1"/>
      <w:numFmt w:val="bullet"/>
      <w:lvlText w:val=""/>
      <w:lvlJc w:val="left"/>
      <w:pPr>
        <w:tabs>
          <w:tab w:val="num" w:pos="4528"/>
        </w:tabs>
        <w:ind w:left="4528" w:hanging="360"/>
      </w:pPr>
      <w:rPr>
        <w:rFonts w:ascii="Wingdings" w:hAnsi="Wingdings" w:hint="default"/>
      </w:rPr>
    </w:lvl>
    <w:lvl w:ilvl="6" w:tplc="040C0001" w:tentative="1">
      <w:start w:val="1"/>
      <w:numFmt w:val="bullet"/>
      <w:lvlText w:val=""/>
      <w:lvlJc w:val="left"/>
      <w:pPr>
        <w:tabs>
          <w:tab w:val="num" w:pos="5248"/>
        </w:tabs>
        <w:ind w:left="5248" w:hanging="360"/>
      </w:pPr>
      <w:rPr>
        <w:rFonts w:ascii="Symbol" w:hAnsi="Symbol" w:hint="default"/>
      </w:rPr>
    </w:lvl>
    <w:lvl w:ilvl="7" w:tplc="040C0003" w:tentative="1">
      <w:start w:val="1"/>
      <w:numFmt w:val="bullet"/>
      <w:lvlText w:val="o"/>
      <w:lvlJc w:val="left"/>
      <w:pPr>
        <w:tabs>
          <w:tab w:val="num" w:pos="5968"/>
        </w:tabs>
        <w:ind w:left="5968" w:hanging="360"/>
      </w:pPr>
      <w:rPr>
        <w:rFonts w:ascii="Courier New" w:hAnsi="Courier New" w:cs="Courier New" w:hint="default"/>
      </w:rPr>
    </w:lvl>
    <w:lvl w:ilvl="8" w:tplc="040C0005" w:tentative="1">
      <w:start w:val="1"/>
      <w:numFmt w:val="bullet"/>
      <w:lvlText w:val=""/>
      <w:lvlJc w:val="left"/>
      <w:pPr>
        <w:tabs>
          <w:tab w:val="num" w:pos="6688"/>
        </w:tabs>
        <w:ind w:left="6688" w:hanging="360"/>
      </w:pPr>
      <w:rPr>
        <w:rFonts w:ascii="Wingdings" w:hAnsi="Wingdings" w:hint="default"/>
      </w:rPr>
    </w:lvl>
  </w:abstractNum>
  <w:abstractNum w:abstractNumId="17" w15:restartNumberingAfterBreak="0">
    <w:nsid w:val="38C47339"/>
    <w:multiLevelType w:val="hybridMultilevel"/>
    <w:tmpl w:val="1ADCD1D4"/>
    <w:lvl w:ilvl="0" w:tplc="0316D182">
      <w:start w:val="1"/>
      <w:numFmt w:val="bullet"/>
      <w:lvlText w:val="-"/>
      <w:lvlJc w:val="left"/>
      <w:pPr>
        <w:tabs>
          <w:tab w:val="num" w:pos="720"/>
        </w:tabs>
        <w:ind w:left="720" w:hanging="360"/>
      </w:pPr>
      <w:rPr>
        <w:rFonts w:ascii="Arial" w:eastAsia="Times New Roman"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2E103FB"/>
    <w:multiLevelType w:val="hybridMultilevel"/>
    <w:tmpl w:val="3280B930"/>
    <w:lvl w:ilvl="0" w:tplc="5C42CFA2">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459A772E"/>
    <w:multiLevelType w:val="hybridMultilevel"/>
    <w:tmpl w:val="FE78D938"/>
    <w:lvl w:ilvl="0" w:tplc="01E2B128">
      <w:start w:val="1"/>
      <w:numFmt w:val="bullet"/>
      <w:lvlText w:val=""/>
      <w:lvlJc w:val="left"/>
      <w:pPr>
        <w:tabs>
          <w:tab w:val="num" w:pos="720"/>
        </w:tabs>
        <w:ind w:left="720" w:hanging="360"/>
      </w:pPr>
      <w:rPr>
        <w:rFonts w:ascii="Symbol" w:hAnsi="Symbol" w:hint="default"/>
        <w:color w:val="auto"/>
        <w:sz w:val="28"/>
        <w:szCs w:val="28"/>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5B73AD7"/>
    <w:multiLevelType w:val="hybridMultilevel"/>
    <w:tmpl w:val="3DF0922E"/>
    <w:lvl w:ilvl="0" w:tplc="B9187FE0">
      <w:start w:val="2"/>
      <w:numFmt w:val="bullet"/>
      <w:lvlText w:val="-"/>
      <w:lvlJc w:val="left"/>
      <w:pPr>
        <w:ind w:left="930" w:hanging="360"/>
      </w:pPr>
      <w:rPr>
        <w:rFonts w:ascii="Arial" w:eastAsia="Times New Roman" w:hAnsi="Arial" w:cs="Arial" w:hint="default"/>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abstractNum w:abstractNumId="21" w15:restartNumberingAfterBreak="0">
    <w:nsid w:val="467A66CF"/>
    <w:multiLevelType w:val="hybridMultilevel"/>
    <w:tmpl w:val="AFF03154"/>
    <w:lvl w:ilvl="0" w:tplc="040C000D">
      <w:start w:val="1"/>
      <w:numFmt w:val="bullet"/>
      <w:lvlText w:val=""/>
      <w:lvlJc w:val="left"/>
      <w:pPr>
        <w:tabs>
          <w:tab w:val="num" w:pos="786"/>
        </w:tabs>
        <w:ind w:left="786" w:hanging="360"/>
      </w:pPr>
      <w:rPr>
        <w:rFonts w:ascii="Wingdings" w:hAnsi="Wingdings" w:hint="default"/>
      </w:rPr>
    </w:lvl>
    <w:lvl w:ilvl="1" w:tplc="040C0003" w:tentative="1">
      <w:start w:val="1"/>
      <w:numFmt w:val="bullet"/>
      <w:lvlText w:val="o"/>
      <w:lvlJc w:val="left"/>
      <w:pPr>
        <w:tabs>
          <w:tab w:val="num" w:pos="1506"/>
        </w:tabs>
        <w:ind w:left="1506" w:hanging="360"/>
      </w:pPr>
      <w:rPr>
        <w:rFonts w:ascii="Courier New" w:hAnsi="Courier New" w:cs="Courier New" w:hint="default"/>
      </w:rPr>
    </w:lvl>
    <w:lvl w:ilvl="2" w:tplc="040C0005" w:tentative="1">
      <w:start w:val="1"/>
      <w:numFmt w:val="bullet"/>
      <w:lvlText w:val=""/>
      <w:lvlJc w:val="left"/>
      <w:pPr>
        <w:tabs>
          <w:tab w:val="num" w:pos="2226"/>
        </w:tabs>
        <w:ind w:left="2226" w:hanging="360"/>
      </w:pPr>
      <w:rPr>
        <w:rFonts w:ascii="Wingdings" w:hAnsi="Wingdings" w:hint="default"/>
      </w:rPr>
    </w:lvl>
    <w:lvl w:ilvl="3" w:tplc="040C0001" w:tentative="1">
      <w:start w:val="1"/>
      <w:numFmt w:val="bullet"/>
      <w:lvlText w:val=""/>
      <w:lvlJc w:val="left"/>
      <w:pPr>
        <w:tabs>
          <w:tab w:val="num" w:pos="2946"/>
        </w:tabs>
        <w:ind w:left="2946" w:hanging="360"/>
      </w:pPr>
      <w:rPr>
        <w:rFonts w:ascii="Symbol" w:hAnsi="Symbol" w:hint="default"/>
      </w:rPr>
    </w:lvl>
    <w:lvl w:ilvl="4" w:tplc="040C0003" w:tentative="1">
      <w:start w:val="1"/>
      <w:numFmt w:val="bullet"/>
      <w:lvlText w:val="o"/>
      <w:lvlJc w:val="left"/>
      <w:pPr>
        <w:tabs>
          <w:tab w:val="num" w:pos="3666"/>
        </w:tabs>
        <w:ind w:left="3666" w:hanging="360"/>
      </w:pPr>
      <w:rPr>
        <w:rFonts w:ascii="Courier New" w:hAnsi="Courier New" w:cs="Courier New" w:hint="default"/>
      </w:rPr>
    </w:lvl>
    <w:lvl w:ilvl="5" w:tplc="040C0005" w:tentative="1">
      <w:start w:val="1"/>
      <w:numFmt w:val="bullet"/>
      <w:lvlText w:val=""/>
      <w:lvlJc w:val="left"/>
      <w:pPr>
        <w:tabs>
          <w:tab w:val="num" w:pos="4386"/>
        </w:tabs>
        <w:ind w:left="4386" w:hanging="360"/>
      </w:pPr>
      <w:rPr>
        <w:rFonts w:ascii="Wingdings" w:hAnsi="Wingdings" w:hint="default"/>
      </w:rPr>
    </w:lvl>
    <w:lvl w:ilvl="6" w:tplc="040C0001" w:tentative="1">
      <w:start w:val="1"/>
      <w:numFmt w:val="bullet"/>
      <w:lvlText w:val=""/>
      <w:lvlJc w:val="left"/>
      <w:pPr>
        <w:tabs>
          <w:tab w:val="num" w:pos="5106"/>
        </w:tabs>
        <w:ind w:left="5106" w:hanging="360"/>
      </w:pPr>
      <w:rPr>
        <w:rFonts w:ascii="Symbol" w:hAnsi="Symbol" w:hint="default"/>
      </w:rPr>
    </w:lvl>
    <w:lvl w:ilvl="7" w:tplc="040C0003" w:tentative="1">
      <w:start w:val="1"/>
      <w:numFmt w:val="bullet"/>
      <w:lvlText w:val="o"/>
      <w:lvlJc w:val="left"/>
      <w:pPr>
        <w:tabs>
          <w:tab w:val="num" w:pos="5826"/>
        </w:tabs>
        <w:ind w:left="5826" w:hanging="360"/>
      </w:pPr>
      <w:rPr>
        <w:rFonts w:ascii="Courier New" w:hAnsi="Courier New" w:cs="Courier New" w:hint="default"/>
      </w:rPr>
    </w:lvl>
    <w:lvl w:ilvl="8" w:tplc="040C0005" w:tentative="1">
      <w:start w:val="1"/>
      <w:numFmt w:val="bullet"/>
      <w:lvlText w:val=""/>
      <w:lvlJc w:val="left"/>
      <w:pPr>
        <w:tabs>
          <w:tab w:val="num" w:pos="6546"/>
        </w:tabs>
        <w:ind w:left="6546" w:hanging="360"/>
      </w:pPr>
      <w:rPr>
        <w:rFonts w:ascii="Wingdings" w:hAnsi="Wingdings" w:hint="default"/>
      </w:rPr>
    </w:lvl>
  </w:abstractNum>
  <w:abstractNum w:abstractNumId="22" w15:restartNumberingAfterBreak="0">
    <w:nsid w:val="491E57E2"/>
    <w:multiLevelType w:val="hybridMultilevel"/>
    <w:tmpl w:val="9EC67D0C"/>
    <w:lvl w:ilvl="0" w:tplc="C1D2296E">
      <w:numFmt w:val="bullet"/>
      <w:lvlText w:val="-"/>
      <w:lvlJc w:val="left"/>
      <w:pPr>
        <w:ind w:left="1440" w:hanging="360"/>
      </w:pPr>
      <w:rPr>
        <w:rFonts w:ascii="Times New Roman" w:hAnsi="Times New Roman" w:hint="default"/>
      </w:rPr>
    </w:lvl>
    <w:lvl w:ilvl="1" w:tplc="040C0003">
      <w:start w:val="1"/>
      <w:numFmt w:val="bullet"/>
      <w:lvlText w:val="o"/>
      <w:lvlJc w:val="left"/>
      <w:pPr>
        <w:ind w:left="2160" w:hanging="360"/>
      </w:pPr>
      <w:rPr>
        <w:rFonts w:ascii="Courier New" w:hAnsi="Courier New" w:cs="Courier New" w:hint="default"/>
      </w:rPr>
    </w:lvl>
    <w:lvl w:ilvl="2" w:tplc="040C0005">
      <w:start w:val="1"/>
      <w:numFmt w:val="bullet"/>
      <w:lvlText w:val=""/>
      <w:lvlJc w:val="left"/>
      <w:pPr>
        <w:ind w:left="2880" w:hanging="360"/>
      </w:pPr>
      <w:rPr>
        <w:rFonts w:ascii="Wingdings" w:hAnsi="Wingdings" w:hint="default"/>
      </w:rPr>
    </w:lvl>
    <w:lvl w:ilvl="3" w:tplc="040C0001">
      <w:start w:val="1"/>
      <w:numFmt w:val="bullet"/>
      <w:lvlText w:val=""/>
      <w:lvlJc w:val="left"/>
      <w:pPr>
        <w:ind w:left="3600" w:hanging="360"/>
      </w:pPr>
      <w:rPr>
        <w:rFonts w:ascii="Symbol" w:hAnsi="Symbol" w:hint="default"/>
      </w:rPr>
    </w:lvl>
    <w:lvl w:ilvl="4" w:tplc="040C0003">
      <w:start w:val="1"/>
      <w:numFmt w:val="bullet"/>
      <w:lvlText w:val="o"/>
      <w:lvlJc w:val="left"/>
      <w:pPr>
        <w:ind w:left="4320" w:hanging="360"/>
      </w:pPr>
      <w:rPr>
        <w:rFonts w:ascii="Courier New" w:hAnsi="Courier New" w:cs="Courier New" w:hint="default"/>
      </w:rPr>
    </w:lvl>
    <w:lvl w:ilvl="5" w:tplc="040C0005">
      <w:start w:val="1"/>
      <w:numFmt w:val="bullet"/>
      <w:lvlText w:val=""/>
      <w:lvlJc w:val="left"/>
      <w:pPr>
        <w:ind w:left="5040" w:hanging="360"/>
      </w:pPr>
      <w:rPr>
        <w:rFonts w:ascii="Wingdings" w:hAnsi="Wingdings" w:hint="default"/>
      </w:rPr>
    </w:lvl>
    <w:lvl w:ilvl="6" w:tplc="040C0001">
      <w:start w:val="1"/>
      <w:numFmt w:val="bullet"/>
      <w:lvlText w:val=""/>
      <w:lvlJc w:val="left"/>
      <w:pPr>
        <w:ind w:left="5760" w:hanging="360"/>
      </w:pPr>
      <w:rPr>
        <w:rFonts w:ascii="Symbol" w:hAnsi="Symbol" w:hint="default"/>
      </w:rPr>
    </w:lvl>
    <w:lvl w:ilvl="7" w:tplc="040C0003">
      <w:start w:val="1"/>
      <w:numFmt w:val="bullet"/>
      <w:lvlText w:val="o"/>
      <w:lvlJc w:val="left"/>
      <w:pPr>
        <w:ind w:left="6480" w:hanging="360"/>
      </w:pPr>
      <w:rPr>
        <w:rFonts w:ascii="Courier New" w:hAnsi="Courier New" w:cs="Courier New" w:hint="default"/>
      </w:rPr>
    </w:lvl>
    <w:lvl w:ilvl="8" w:tplc="040C0005">
      <w:start w:val="1"/>
      <w:numFmt w:val="bullet"/>
      <w:lvlText w:val=""/>
      <w:lvlJc w:val="left"/>
      <w:pPr>
        <w:ind w:left="7200" w:hanging="360"/>
      </w:pPr>
      <w:rPr>
        <w:rFonts w:ascii="Wingdings" w:hAnsi="Wingdings" w:hint="default"/>
      </w:rPr>
    </w:lvl>
  </w:abstractNum>
  <w:abstractNum w:abstractNumId="23" w15:restartNumberingAfterBreak="0">
    <w:nsid w:val="49406210"/>
    <w:multiLevelType w:val="hybridMultilevel"/>
    <w:tmpl w:val="34027F60"/>
    <w:lvl w:ilvl="0" w:tplc="040C0001">
      <w:start w:val="1"/>
      <w:numFmt w:val="bullet"/>
      <w:lvlText w:val=""/>
      <w:lvlJc w:val="left"/>
      <w:pPr>
        <w:tabs>
          <w:tab w:val="num" w:pos="786"/>
        </w:tabs>
        <w:ind w:left="786" w:hanging="360"/>
      </w:pPr>
      <w:rPr>
        <w:rFonts w:ascii="Symbol" w:hAnsi="Symbol" w:hint="default"/>
      </w:rPr>
    </w:lvl>
    <w:lvl w:ilvl="1" w:tplc="040C000D">
      <w:start w:val="1"/>
      <w:numFmt w:val="bullet"/>
      <w:lvlText w:val=""/>
      <w:lvlJc w:val="left"/>
      <w:pPr>
        <w:tabs>
          <w:tab w:val="num" w:pos="1932"/>
        </w:tabs>
        <w:ind w:left="1932" w:hanging="360"/>
      </w:pPr>
      <w:rPr>
        <w:rFonts w:ascii="Wingdings" w:hAnsi="Wingdings" w:hint="default"/>
      </w:rPr>
    </w:lvl>
    <w:lvl w:ilvl="2" w:tplc="040C0009">
      <w:start w:val="1"/>
      <w:numFmt w:val="bullet"/>
      <w:lvlText w:val=""/>
      <w:lvlJc w:val="left"/>
      <w:pPr>
        <w:tabs>
          <w:tab w:val="num" w:pos="786"/>
        </w:tabs>
        <w:ind w:left="786" w:hanging="360"/>
      </w:pPr>
      <w:rPr>
        <w:rFonts w:ascii="Wingdings" w:hAnsi="Wingdings" w:hint="default"/>
      </w:rPr>
    </w:lvl>
    <w:lvl w:ilvl="3" w:tplc="040C0001">
      <w:start w:val="1"/>
      <w:numFmt w:val="bullet"/>
      <w:lvlText w:val=""/>
      <w:lvlJc w:val="left"/>
      <w:pPr>
        <w:tabs>
          <w:tab w:val="num" w:pos="1212"/>
        </w:tabs>
        <w:ind w:left="1212" w:hanging="360"/>
      </w:pPr>
      <w:rPr>
        <w:rFonts w:ascii="Symbol" w:hAnsi="Symbol" w:hint="default"/>
      </w:rPr>
    </w:lvl>
    <w:lvl w:ilvl="4" w:tplc="040C0003" w:tentative="1">
      <w:start w:val="1"/>
      <w:numFmt w:val="bullet"/>
      <w:lvlText w:val="o"/>
      <w:lvlJc w:val="left"/>
      <w:pPr>
        <w:tabs>
          <w:tab w:val="num" w:pos="4092"/>
        </w:tabs>
        <w:ind w:left="4092" w:hanging="360"/>
      </w:pPr>
      <w:rPr>
        <w:rFonts w:ascii="Courier New" w:hAnsi="Courier New" w:cs="Courier New" w:hint="default"/>
      </w:rPr>
    </w:lvl>
    <w:lvl w:ilvl="5" w:tplc="040C0005" w:tentative="1">
      <w:start w:val="1"/>
      <w:numFmt w:val="bullet"/>
      <w:lvlText w:val=""/>
      <w:lvlJc w:val="left"/>
      <w:pPr>
        <w:tabs>
          <w:tab w:val="num" w:pos="4812"/>
        </w:tabs>
        <w:ind w:left="4812" w:hanging="360"/>
      </w:pPr>
      <w:rPr>
        <w:rFonts w:ascii="Wingdings" w:hAnsi="Wingdings" w:hint="default"/>
      </w:rPr>
    </w:lvl>
    <w:lvl w:ilvl="6" w:tplc="040C0001" w:tentative="1">
      <w:start w:val="1"/>
      <w:numFmt w:val="bullet"/>
      <w:lvlText w:val=""/>
      <w:lvlJc w:val="left"/>
      <w:pPr>
        <w:tabs>
          <w:tab w:val="num" w:pos="5532"/>
        </w:tabs>
        <w:ind w:left="5532" w:hanging="360"/>
      </w:pPr>
      <w:rPr>
        <w:rFonts w:ascii="Symbol" w:hAnsi="Symbol" w:hint="default"/>
      </w:rPr>
    </w:lvl>
    <w:lvl w:ilvl="7" w:tplc="040C0003" w:tentative="1">
      <w:start w:val="1"/>
      <w:numFmt w:val="bullet"/>
      <w:lvlText w:val="o"/>
      <w:lvlJc w:val="left"/>
      <w:pPr>
        <w:tabs>
          <w:tab w:val="num" w:pos="6252"/>
        </w:tabs>
        <w:ind w:left="6252" w:hanging="360"/>
      </w:pPr>
      <w:rPr>
        <w:rFonts w:ascii="Courier New" w:hAnsi="Courier New" w:cs="Courier New" w:hint="default"/>
      </w:rPr>
    </w:lvl>
    <w:lvl w:ilvl="8" w:tplc="040C0005" w:tentative="1">
      <w:start w:val="1"/>
      <w:numFmt w:val="bullet"/>
      <w:lvlText w:val=""/>
      <w:lvlJc w:val="left"/>
      <w:pPr>
        <w:tabs>
          <w:tab w:val="num" w:pos="6972"/>
        </w:tabs>
        <w:ind w:left="6972" w:hanging="360"/>
      </w:pPr>
      <w:rPr>
        <w:rFonts w:ascii="Wingdings" w:hAnsi="Wingdings" w:hint="default"/>
      </w:rPr>
    </w:lvl>
  </w:abstractNum>
  <w:abstractNum w:abstractNumId="24" w15:restartNumberingAfterBreak="0">
    <w:nsid w:val="531E745C"/>
    <w:multiLevelType w:val="hybridMultilevel"/>
    <w:tmpl w:val="9FF4EA0C"/>
    <w:lvl w:ilvl="0" w:tplc="B17C7AAC">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55945884"/>
    <w:multiLevelType w:val="hybridMultilevel"/>
    <w:tmpl w:val="1D0003EA"/>
    <w:lvl w:ilvl="0" w:tplc="040C000D">
      <w:start w:val="1"/>
      <w:numFmt w:val="bullet"/>
      <w:lvlText w:val=""/>
      <w:lvlJc w:val="left"/>
      <w:pPr>
        <w:tabs>
          <w:tab w:val="num" w:pos="1495"/>
        </w:tabs>
        <w:ind w:left="1495" w:hanging="360"/>
      </w:pPr>
      <w:rPr>
        <w:rFonts w:ascii="Wingdings" w:hAnsi="Wingdings" w:hint="default"/>
      </w:rPr>
    </w:lvl>
    <w:lvl w:ilvl="1" w:tplc="040C0003" w:tentative="1">
      <w:start w:val="1"/>
      <w:numFmt w:val="bullet"/>
      <w:lvlText w:val="o"/>
      <w:lvlJc w:val="left"/>
      <w:pPr>
        <w:tabs>
          <w:tab w:val="num" w:pos="2215"/>
        </w:tabs>
        <w:ind w:left="2215" w:hanging="360"/>
      </w:pPr>
      <w:rPr>
        <w:rFonts w:ascii="Courier New" w:hAnsi="Courier New" w:cs="Courier New" w:hint="default"/>
      </w:rPr>
    </w:lvl>
    <w:lvl w:ilvl="2" w:tplc="040C0005" w:tentative="1">
      <w:start w:val="1"/>
      <w:numFmt w:val="bullet"/>
      <w:lvlText w:val=""/>
      <w:lvlJc w:val="left"/>
      <w:pPr>
        <w:tabs>
          <w:tab w:val="num" w:pos="2935"/>
        </w:tabs>
        <w:ind w:left="2935" w:hanging="360"/>
      </w:pPr>
      <w:rPr>
        <w:rFonts w:ascii="Wingdings" w:hAnsi="Wingdings" w:hint="default"/>
      </w:rPr>
    </w:lvl>
    <w:lvl w:ilvl="3" w:tplc="040C0001" w:tentative="1">
      <w:start w:val="1"/>
      <w:numFmt w:val="bullet"/>
      <w:lvlText w:val=""/>
      <w:lvlJc w:val="left"/>
      <w:pPr>
        <w:tabs>
          <w:tab w:val="num" w:pos="3655"/>
        </w:tabs>
        <w:ind w:left="3655" w:hanging="360"/>
      </w:pPr>
      <w:rPr>
        <w:rFonts w:ascii="Symbol" w:hAnsi="Symbol" w:hint="default"/>
      </w:rPr>
    </w:lvl>
    <w:lvl w:ilvl="4" w:tplc="040C0003" w:tentative="1">
      <w:start w:val="1"/>
      <w:numFmt w:val="bullet"/>
      <w:lvlText w:val="o"/>
      <w:lvlJc w:val="left"/>
      <w:pPr>
        <w:tabs>
          <w:tab w:val="num" w:pos="4375"/>
        </w:tabs>
        <w:ind w:left="4375" w:hanging="360"/>
      </w:pPr>
      <w:rPr>
        <w:rFonts w:ascii="Courier New" w:hAnsi="Courier New" w:cs="Courier New" w:hint="default"/>
      </w:rPr>
    </w:lvl>
    <w:lvl w:ilvl="5" w:tplc="040C0005" w:tentative="1">
      <w:start w:val="1"/>
      <w:numFmt w:val="bullet"/>
      <w:lvlText w:val=""/>
      <w:lvlJc w:val="left"/>
      <w:pPr>
        <w:tabs>
          <w:tab w:val="num" w:pos="5095"/>
        </w:tabs>
        <w:ind w:left="5095" w:hanging="360"/>
      </w:pPr>
      <w:rPr>
        <w:rFonts w:ascii="Wingdings" w:hAnsi="Wingdings" w:hint="default"/>
      </w:rPr>
    </w:lvl>
    <w:lvl w:ilvl="6" w:tplc="040C0001" w:tentative="1">
      <w:start w:val="1"/>
      <w:numFmt w:val="bullet"/>
      <w:lvlText w:val=""/>
      <w:lvlJc w:val="left"/>
      <w:pPr>
        <w:tabs>
          <w:tab w:val="num" w:pos="5815"/>
        </w:tabs>
        <w:ind w:left="5815" w:hanging="360"/>
      </w:pPr>
      <w:rPr>
        <w:rFonts w:ascii="Symbol" w:hAnsi="Symbol" w:hint="default"/>
      </w:rPr>
    </w:lvl>
    <w:lvl w:ilvl="7" w:tplc="040C0003" w:tentative="1">
      <w:start w:val="1"/>
      <w:numFmt w:val="bullet"/>
      <w:lvlText w:val="o"/>
      <w:lvlJc w:val="left"/>
      <w:pPr>
        <w:tabs>
          <w:tab w:val="num" w:pos="6535"/>
        </w:tabs>
        <w:ind w:left="6535" w:hanging="360"/>
      </w:pPr>
      <w:rPr>
        <w:rFonts w:ascii="Courier New" w:hAnsi="Courier New" w:cs="Courier New" w:hint="default"/>
      </w:rPr>
    </w:lvl>
    <w:lvl w:ilvl="8" w:tplc="040C0005" w:tentative="1">
      <w:start w:val="1"/>
      <w:numFmt w:val="bullet"/>
      <w:lvlText w:val=""/>
      <w:lvlJc w:val="left"/>
      <w:pPr>
        <w:tabs>
          <w:tab w:val="num" w:pos="7255"/>
        </w:tabs>
        <w:ind w:left="7255" w:hanging="360"/>
      </w:pPr>
      <w:rPr>
        <w:rFonts w:ascii="Wingdings" w:hAnsi="Wingdings" w:hint="default"/>
      </w:rPr>
    </w:lvl>
  </w:abstractNum>
  <w:abstractNum w:abstractNumId="26" w15:restartNumberingAfterBreak="0">
    <w:nsid w:val="5609642A"/>
    <w:multiLevelType w:val="hybridMultilevel"/>
    <w:tmpl w:val="EA209508"/>
    <w:lvl w:ilvl="0" w:tplc="040C0003">
      <w:start w:val="1"/>
      <w:numFmt w:val="bullet"/>
      <w:lvlText w:val="o"/>
      <w:lvlJc w:val="left"/>
      <w:pPr>
        <w:tabs>
          <w:tab w:val="num" w:pos="360"/>
        </w:tabs>
        <w:ind w:left="360" w:hanging="360"/>
      </w:pPr>
      <w:rPr>
        <w:rFonts w:ascii="Courier New" w:hAnsi="Courier New" w:cs="Courier New" w:hint="default"/>
      </w:rPr>
    </w:lvl>
    <w:lvl w:ilvl="1" w:tplc="040C0003" w:tentative="1">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27" w15:restartNumberingAfterBreak="0">
    <w:nsid w:val="576F1888"/>
    <w:multiLevelType w:val="hybridMultilevel"/>
    <w:tmpl w:val="DEF62CD4"/>
    <w:lvl w:ilvl="0" w:tplc="CFF80706">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5B6A2E29"/>
    <w:multiLevelType w:val="hybridMultilevel"/>
    <w:tmpl w:val="5B2ACEEE"/>
    <w:lvl w:ilvl="0" w:tplc="71844F02">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5EB629DF"/>
    <w:multiLevelType w:val="hybridMultilevel"/>
    <w:tmpl w:val="F0A81F98"/>
    <w:lvl w:ilvl="0" w:tplc="040C0001">
      <w:start w:val="1"/>
      <w:numFmt w:val="bullet"/>
      <w:lvlText w:val=""/>
      <w:lvlJc w:val="left"/>
      <w:pPr>
        <w:tabs>
          <w:tab w:val="num" w:pos="928"/>
        </w:tabs>
        <w:ind w:left="928" w:hanging="360"/>
      </w:pPr>
      <w:rPr>
        <w:rFonts w:ascii="Symbol" w:hAnsi="Symbol" w:hint="default"/>
      </w:rPr>
    </w:lvl>
    <w:lvl w:ilvl="1" w:tplc="8D2EC424">
      <w:start w:val="1"/>
      <w:numFmt w:val="bullet"/>
      <w:lvlText w:val="-"/>
      <w:lvlJc w:val="left"/>
      <w:pPr>
        <w:tabs>
          <w:tab w:val="num" w:pos="1648"/>
        </w:tabs>
        <w:ind w:left="1648" w:hanging="360"/>
      </w:pPr>
      <w:rPr>
        <w:rFonts w:ascii="Arial" w:eastAsia="Times New Roman" w:hAnsi="Arial" w:cs="Arial" w:hint="default"/>
      </w:rPr>
    </w:lvl>
    <w:lvl w:ilvl="2" w:tplc="040C0005">
      <w:start w:val="1"/>
      <w:numFmt w:val="bullet"/>
      <w:lvlText w:val=""/>
      <w:lvlJc w:val="left"/>
      <w:pPr>
        <w:tabs>
          <w:tab w:val="num" w:pos="2368"/>
        </w:tabs>
        <w:ind w:left="2368" w:hanging="360"/>
      </w:pPr>
      <w:rPr>
        <w:rFonts w:ascii="Wingdings" w:hAnsi="Wingdings" w:hint="default"/>
      </w:rPr>
    </w:lvl>
    <w:lvl w:ilvl="3" w:tplc="040C0001" w:tentative="1">
      <w:start w:val="1"/>
      <w:numFmt w:val="bullet"/>
      <w:lvlText w:val=""/>
      <w:lvlJc w:val="left"/>
      <w:pPr>
        <w:tabs>
          <w:tab w:val="num" w:pos="3088"/>
        </w:tabs>
        <w:ind w:left="3088" w:hanging="360"/>
      </w:pPr>
      <w:rPr>
        <w:rFonts w:ascii="Symbol" w:hAnsi="Symbol" w:hint="default"/>
      </w:rPr>
    </w:lvl>
    <w:lvl w:ilvl="4" w:tplc="040C0003" w:tentative="1">
      <w:start w:val="1"/>
      <w:numFmt w:val="bullet"/>
      <w:lvlText w:val="o"/>
      <w:lvlJc w:val="left"/>
      <w:pPr>
        <w:tabs>
          <w:tab w:val="num" w:pos="3808"/>
        </w:tabs>
        <w:ind w:left="3808" w:hanging="360"/>
      </w:pPr>
      <w:rPr>
        <w:rFonts w:ascii="Courier New" w:hAnsi="Courier New" w:cs="Courier New" w:hint="default"/>
      </w:rPr>
    </w:lvl>
    <w:lvl w:ilvl="5" w:tplc="040C0005" w:tentative="1">
      <w:start w:val="1"/>
      <w:numFmt w:val="bullet"/>
      <w:lvlText w:val=""/>
      <w:lvlJc w:val="left"/>
      <w:pPr>
        <w:tabs>
          <w:tab w:val="num" w:pos="4528"/>
        </w:tabs>
        <w:ind w:left="4528" w:hanging="360"/>
      </w:pPr>
      <w:rPr>
        <w:rFonts w:ascii="Wingdings" w:hAnsi="Wingdings" w:hint="default"/>
      </w:rPr>
    </w:lvl>
    <w:lvl w:ilvl="6" w:tplc="040C0001" w:tentative="1">
      <w:start w:val="1"/>
      <w:numFmt w:val="bullet"/>
      <w:lvlText w:val=""/>
      <w:lvlJc w:val="left"/>
      <w:pPr>
        <w:tabs>
          <w:tab w:val="num" w:pos="5248"/>
        </w:tabs>
        <w:ind w:left="5248" w:hanging="360"/>
      </w:pPr>
      <w:rPr>
        <w:rFonts w:ascii="Symbol" w:hAnsi="Symbol" w:hint="default"/>
      </w:rPr>
    </w:lvl>
    <w:lvl w:ilvl="7" w:tplc="040C0003" w:tentative="1">
      <w:start w:val="1"/>
      <w:numFmt w:val="bullet"/>
      <w:lvlText w:val="o"/>
      <w:lvlJc w:val="left"/>
      <w:pPr>
        <w:tabs>
          <w:tab w:val="num" w:pos="5968"/>
        </w:tabs>
        <w:ind w:left="5968" w:hanging="360"/>
      </w:pPr>
      <w:rPr>
        <w:rFonts w:ascii="Courier New" w:hAnsi="Courier New" w:cs="Courier New" w:hint="default"/>
      </w:rPr>
    </w:lvl>
    <w:lvl w:ilvl="8" w:tplc="040C0005" w:tentative="1">
      <w:start w:val="1"/>
      <w:numFmt w:val="bullet"/>
      <w:lvlText w:val=""/>
      <w:lvlJc w:val="left"/>
      <w:pPr>
        <w:tabs>
          <w:tab w:val="num" w:pos="6688"/>
        </w:tabs>
        <w:ind w:left="6688" w:hanging="360"/>
      </w:pPr>
      <w:rPr>
        <w:rFonts w:ascii="Wingdings" w:hAnsi="Wingdings" w:hint="default"/>
      </w:rPr>
    </w:lvl>
  </w:abstractNum>
  <w:abstractNum w:abstractNumId="30" w15:restartNumberingAfterBreak="0">
    <w:nsid w:val="63DD5178"/>
    <w:multiLevelType w:val="hybridMultilevel"/>
    <w:tmpl w:val="1114A854"/>
    <w:lvl w:ilvl="0" w:tplc="040C0009">
      <w:start w:val="1"/>
      <w:numFmt w:val="bullet"/>
      <w:lvlText w:val=""/>
      <w:lvlJc w:val="left"/>
      <w:pPr>
        <w:tabs>
          <w:tab w:val="num" w:pos="360"/>
        </w:tabs>
        <w:ind w:left="360" w:hanging="360"/>
      </w:pPr>
      <w:rPr>
        <w:rFonts w:ascii="Wingdings" w:hAnsi="Wingdings" w:hint="default"/>
      </w:rPr>
    </w:lvl>
    <w:lvl w:ilvl="1" w:tplc="040C0001">
      <w:start w:val="1"/>
      <w:numFmt w:val="bullet"/>
      <w:lvlText w:val=""/>
      <w:lvlJc w:val="left"/>
      <w:pPr>
        <w:tabs>
          <w:tab w:val="num" w:pos="786"/>
        </w:tabs>
        <w:ind w:left="786" w:hanging="360"/>
      </w:pPr>
      <w:rPr>
        <w:rFonts w:ascii="Symbol" w:hAnsi="Symbol"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31" w15:restartNumberingAfterBreak="0">
    <w:nsid w:val="673B2103"/>
    <w:multiLevelType w:val="hybridMultilevel"/>
    <w:tmpl w:val="4F4ECD24"/>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AA51912"/>
    <w:multiLevelType w:val="hybridMultilevel"/>
    <w:tmpl w:val="1BD874F2"/>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BDD4767"/>
    <w:multiLevelType w:val="hybridMultilevel"/>
    <w:tmpl w:val="D09695A4"/>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BF032E1"/>
    <w:multiLevelType w:val="hybridMultilevel"/>
    <w:tmpl w:val="295C0DEA"/>
    <w:lvl w:ilvl="0" w:tplc="040C0001">
      <w:start w:val="1"/>
      <w:numFmt w:val="bullet"/>
      <w:lvlText w:val=""/>
      <w:lvlJc w:val="left"/>
      <w:pPr>
        <w:tabs>
          <w:tab w:val="num" w:pos="644"/>
        </w:tabs>
        <w:ind w:left="644" w:hanging="360"/>
      </w:pPr>
      <w:rPr>
        <w:rFonts w:ascii="Symbol" w:hAnsi="Symbol" w:hint="default"/>
      </w:rPr>
    </w:lvl>
    <w:lvl w:ilvl="1" w:tplc="040C000D">
      <w:start w:val="1"/>
      <w:numFmt w:val="bullet"/>
      <w:lvlText w:val=""/>
      <w:lvlJc w:val="left"/>
      <w:pPr>
        <w:tabs>
          <w:tab w:val="num" w:pos="1364"/>
        </w:tabs>
        <w:ind w:left="1364" w:hanging="360"/>
      </w:pPr>
      <w:rPr>
        <w:rFonts w:ascii="Wingdings" w:hAnsi="Wingdings" w:hint="default"/>
      </w:rPr>
    </w:lvl>
    <w:lvl w:ilvl="2" w:tplc="040C0005" w:tentative="1">
      <w:start w:val="1"/>
      <w:numFmt w:val="bullet"/>
      <w:lvlText w:val=""/>
      <w:lvlJc w:val="left"/>
      <w:pPr>
        <w:tabs>
          <w:tab w:val="num" w:pos="2084"/>
        </w:tabs>
        <w:ind w:left="2084" w:hanging="360"/>
      </w:pPr>
      <w:rPr>
        <w:rFonts w:ascii="Wingdings" w:hAnsi="Wingdings" w:hint="default"/>
      </w:rPr>
    </w:lvl>
    <w:lvl w:ilvl="3" w:tplc="040C0001" w:tentative="1">
      <w:start w:val="1"/>
      <w:numFmt w:val="bullet"/>
      <w:lvlText w:val=""/>
      <w:lvlJc w:val="left"/>
      <w:pPr>
        <w:tabs>
          <w:tab w:val="num" w:pos="2804"/>
        </w:tabs>
        <w:ind w:left="2804" w:hanging="360"/>
      </w:pPr>
      <w:rPr>
        <w:rFonts w:ascii="Symbol" w:hAnsi="Symbol" w:hint="default"/>
      </w:rPr>
    </w:lvl>
    <w:lvl w:ilvl="4" w:tplc="040C0003" w:tentative="1">
      <w:start w:val="1"/>
      <w:numFmt w:val="bullet"/>
      <w:lvlText w:val="o"/>
      <w:lvlJc w:val="left"/>
      <w:pPr>
        <w:tabs>
          <w:tab w:val="num" w:pos="3524"/>
        </w:tabs>
        <w:ind w:left="3524" w:hanging="360"/>
      </w:pPr>
      <w:rPr>
        <w:rFonts w:ascii="Courier New" w:hAnsi="Courier New" w:cs="Courier New" w:hint="default"/>
      </w:rPr>
    </w:lvl>
    <w:lvl w:ilvl="5" w:tplc="040C0005" w:tentative="1">
      <w:start w:val="1"/>
      <w:numFmt w:val="bullet"/>
      <w:lvlText w:val=""/>
      <w:lvlJc w:val="left"/>
      <w:pPr>
        <w:tabs>
          <w:tab w:val="num" w:pos="4244"/>
        </w:tabs>
        <w:ind w:left="4244" w:hanging="360"/>
      </w:pPr>
      <w:rPr>
        <w:rFonts w:ascii="Wingdings" w:hAnsi="Wingdings" w:hint="default"/>
      </w:rPr>
    </w:lvl>
    <w:lvl w:ilvl="6" w:tplc="040C0001" w:tentative="1">
      <w:start w:val="1"/>
      <w:numFmt w:val="bullet"/>
      <w:lvlText w:val=""/>
      <w:lvlJc w:val="left"/>
      <w:pPr>
        <w:tabs>
          <w:tab w:val="num" w:pos="4964"/>
        </w:tabs>
        <w:ind w:left="4964" w:hanging="360"/>
      </w:pPr>
      <w:rPr>
        <w:rFonts w:ascii="Symbol" w:hAnsi="Symbol" w:hint="default"/>
      </w:rPr>
    </w:lvl>
    <w:lvl w:ilvl="7" w:tplc="040C0003" w:tentative="1">
      <w:start w:val="1"/>
      <w:numFmt w:val="bullet"/>
      <w:lvlText w:val="o"/>
      <w:lvlJc w:val="left"/>
      <w:pPr>
        <w:tabs>
          <w:tab w:val="num" w:pos="5684"/>
        </w:tabs>
        <w:ind w:left="5684" w:hanging="360"/>
      </w:pPr>
      <w:rPr>
        <w:rFonts w:ascii="Courier New" w:hAnsi="Courier New" w:cs="Courier New" w:hint="default"/>
      </w:rPr>
    </w:lvl>
    <w:lvl w:ilvl="8" w:tplc="040C0005" w:tentative="1">
      <w:start w:val="1"/>
      <w:numFmt w:val="bullet"/>
      <w:lvlText w:val=""/>
      <w:lvlJc w:val="left"/>
      <w:pPr>
        <w:tabs>
          <w:tab w:val="num" w:pos="6404"/>
        </w:tabs>
        <w:ind w:left="6404" w:hanging="360"/>
      </w:pPr>
      <w:rPr>
        <w:rFonts w:ascii="Wingdings" w:hAnsi="Wingdings" w:hint="default"/>
      </w:rPr>
    </w:lvl>
  </w:abstractNum>
  <w:abstractNum w:abstractNumId="35" w15:restartNumberingAfterBreak="0">
    <w:nsid w:val="6CBF2568"/>
    <w:multiLevelType w:val="hybridMultilevel"/>
    <w:tmpl w:val="52B66942"/>
    <w:lvl w:ilvl="0" w:tplc="040C0001">
      <w:start w:val="1"/>
      <w:numFmt w:val="bullet"/>
      <w:lvlText w:val=""/>
      <w:lvlJc w:val="left"/>
      <w:pPr>
        <w:tabs>
          <w:tab w:val="num" w:pos="720"/>
        </w:tabs>
        <w:ind w:left="720" w:hanging="360"/>
      </w:pPr>
      <w:rPr>
        <w:rFonts w:ascii="Symbol" w:hAnsi="Symbol" w:hint="default"/>
      </w:rPr>
    </w:lvl>
    <w:lvl w:ilvl="1" w:tplc="040C000D">
      <w:start w:val="1"/>
      <w:numFmt w:val="bullet"/>
      <w:lvlText w:val=""/>
      <w:lvlJc w:val="left"/>
      <w:pPr>
        <w:tabs>
          <w:tab w:val="num" w:pos="1440"/>
        </w:tabs>
        <w:ind w:left="1440" w:hanging="360"/>
      </w:pPr>
      <w:rPr>
        <w:rFonts w:ascii="Wingdings" w:hAnsi="Wingding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5A8733A"/>
    <w:multiLevelType w:val="hybridMultilevel"/>
    <w:tmpl w:val="8E7814CC"/>
    <w:lvl w:ilvl="0" w:tplc="040C000D">
      <w:start w:val="1"/>
      <w:numFmt w:val="bullet"/>
      <w:lvlText w:val=""/>
      <w:lvlJc w:val="left"/>
      <w:pPr>
        <w:tabs>
          <w:tab w:val="num" w:pos="786"/>
        </w:tabs>
        <w:ind w:left="786" w:hanging="360"/>
      </w:pPr>
      <w:rPr>
        <w:rFonts w:ascii="Wingdings" w:hAnsi="Wingdings" w:hint="default"/>
      </w:rPr>
    </w:lvl>
    <w:lvl w:ilvl="1" w:tplc="040C0003" w:tentative="1">
      <w:start w:val="1"/>
      <w:numFmt w:val="bullet"/>
      <w:lvlText w:val="o"/>
      <w:lvlJc w:val="left"/>
      <w:pPr>
        <w:tabs>
          <w:tab w:val="num" w:pos="1506"/>
        </w:tabs>
        <w:ind w:left="1506" w:hanging="360"/>
      </w:pPr>
      <w:rPr>
        <w:rFonts w:ascii="Courier New" w:hAnsi="Courier New" w:cs="Courier New" w:hint="default"/>
      </w:rPr>
    </w:lvl>
    <w:lvl w:ilvl="2" w:tplc="040C0005" w:tentative="1">
      <w:start w:val="1"/>
      <w:numFmt w:val="bullet"/>
      <w:lvlText w:val=""/>
      <w:lvlJc w:val="left"/>
      <w:pPr>
        <w:tabs>
          <w:tab w:val="num" w:pos="2226"/>
        </w:tabs>
        <w:ind w:left="2226" w:hanging="360"/>
      </w:pPr>
      <w:rPr>
        <w:rFonts w:ascii="Wingdings" w:hAnsi="Wingdings" w:hint="default"/>
      </w:rPr>
    </w:lvl>
    <w:lvl w:ilvl="3" w:tplc="040C0001" w:tentative="1">
      <w:start w:val="1"/>
      <w:numFmt w:val="bullet"/>
      <w:lvlText w:val=""/>
      <w:lvlJc w:val="left"/>
      <w:pPr>
        <w:tabs>
          <w:tab w:val="num" w:pos="2946"/>
        </w:tabs>
        <w:ind w:left="2946" w:hanging="360"/>
      </w:pPr>
      <w:rPr>
        <w:rFonts w:ascii="Symbol" w:hAnsi="Symbol" w:hint="default"/>
      </w:rPr>
    </w:lvl>
    <w:lvl w:ilvl="4" w:tplc="040C0003" w:tentative="1">
      <w:start w:val="1"/>
      <w:numFmt w:val="bullet"/>
      <w:lvlText w:val="o"/>
      <w:lvlJc w:val="left"/>
      <w:pPr>
        <w:tabs>
          <w:tab w:val="num" w:pos="3666"/>
        </w:tabs>
        <w:ind w:left="3666" w:hanging="360"/>
      </w:pPr>
      <w:rPr>
        <w:rFonts w:ascii="Courier New" w:hAnsi="Courier New" w:cs="Courier New" w:hint="default"/>
      </w:rPr>
    </w:lvl>
    <w:lvl w:ilvl="5" w:tplc="040C0005" w:tentative="1">
      <w:start w:val="1"/>
      <w:numFmt w:val="bullet"/>
      <w:lvlText w:val=""/>
      <w:lvlJc w:val="left"/>
      <w:pPr>
        <w:tabs>
          <w:tab w:val="num" w:pos="4386"/>
        </w:tabs>
        <w:ind w:left="4386" w:hanging="360"/>
      </w:pPr>
      <w:rPr>
        <w:rFonts w:ascii="Wingdings" w:hAnsi="Wingdings" w:hint="default"/>
      </w:rPr>
    </w:lvl>
    <w:lvl w:ilvl="6" w:tplc="040C0001" w:tentative="1">
      <w:start w:val="1"/>
      <w:numFmt w:val="bullet"/>
      <w:lvlText w:val=""/>
      <w:lvlJc w:val="left"/>
      <w:pPr>
        <w:tabs>
          <w:tab w:val="num" w:pos="5106"/>
        </w:tabs>
        <w:ind w:left="5106" w:hanging="360"/>
      </w:pPr>
      <w:rPr>
        <w:rFonts w:ascii="Symbol" w:hAnsi="Symbol" w:hint="default"/>
      </w:rPr>
    </w:lvl>
    <w:lvl w:ilvl="7" w:tplc="040C0003" w:tentative="1">
      <w:start w:val="1"/>
      <w:numFmt w:val="bullet"/>
      <w:lvlText w:val="o"/>
      <w:lvlJc w:val="left"/>
      <w:pPr>
        <w:tabs>
          <w:tab w:val="num" w:pos="5826"/>
        </w:tabs>
        <w:ind w:left="5826" w:hanging="360"/>
      </w:pPr>
      <w:rPr>
        <w:rFonts w:ascii="Courier New" w:hAnsi="Courier New" w:cs="Courier New" w:hint="default"/>
      </w:rPr>
    </w:lvl>
    <w:lvl w:ilvl="8" w:tplc="040C0005" w:tentative="1">
      <w:start w:val="1"/>
      <w:numFmt w:val="bullet"/>
      <w:lvlText w:val=""/>
      <w:lvlJc w:val="left"/>
      <w:pPr>
        <w:tabs>
          <w:tab w:val="num" w:pos="6546"/>
        </w:tabs>
        <w:ind w:left="6546" w:hanging="360"/>
      </w:pPr>
      <w:rPr>
        <w:rFonts w:ascii="Wingdings" w:hAnsi="Wingdings" w:hint="default"/>
      </w:rPr>
    </w:lvl>
  </w:abstractNum>
  <w:abstractNum w:abstractNumId="37" w15:restartNumberingAfterBreak="0">
    <w:nsid w:val="78C274E6"/>
    <w:multiLevelType w:val="hybridMultilevel"/>
    <w:tmpl w:val="F658390E"/>
    <w:lvl w:ilvl="0" w:tplc="CC00A15C">
      <w:start w:val="6"/>
      <w:numFmt w:val="bullet"/>
      <w:lvlText w:val="-"/>
      <w:lvlJc w:val="left"/>
      <w:pPr>
        <w:tabs>
          <w:tab w:val="num" w:pos="720"/>
        </w:tabs>
        <w:ind w:left="720" w:hanging="360"/>
      </w:pPr>
      <w:rPr>
        <w:rFonts w:ascii="Arial" w:eastAsia="Times New Roman"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16cid:durableId="947926181">
    <w:abstractNumId w:val="12"/>
  </w:num>
  <w:num w:numId="2" w16cid:durableId="1637876202">
    <w:abstractNumId w:val="8"/>
  </w:num>
  <w:num w:numId="3" w16cid:durableId="738745886">
    <w:abstractNumId w:val="6"/>
  </w:num>
  <w:num w:numId="4" w16cid:durableId="1632588739">
    <w:abstractNumId w:val="33"/>
  </w:num>
  <w:num w:numId="5" w16cid:durableId="765423390">
    <w:abstractNumId w:val="2"/>
  </w:num>
  <w:num w:numId="6" w16cid:durableId="625307924">
    <w:abstractNumId w:val="10"/>
  </w:num>
  <w:num w:numId="7" w16cid:durableId="1598637002">
    <w:abstractNumId w:val="19"/>
  </w:num>
  <w:num w:numId="8" w16cid:durableId="1434008764">
    <w:abstractNumId w:val="17"/>
  </w:num>
  <w:num w:numId="9" w16cid:durableId="1258632169">
    <w:abstractNumId w:val="30"/>
  </w:num>
  <w:num w:numId="10" w16cid:durableId="490293251">
    <w:abstractNumId w:val="9"/>
  </w:num>
  <w:num w:numId="11" w16cid:durableId="1819150131">
    <w:abstractNumId w:val="7"/>
  </w:num>
  <w:num w:numId="12" w16cid:durableId="1738285216">
    <w:abstractNumId w:val="14"/>
  </w:num>
  <w:num w:numId="13" w16cid:durableId="1156339458">
    <w:abstractNumId w:val="13"/>
  </w:num>
  <w:num w:numId="14" w16cid:durableId="674695209">
    <w:abstractNumId w:val="16"/>
  </w:num>
  <w:num w:numId="15" w16cid:durableId="936133668">
    <w:abstractNumId w:val="29"/>
  </w:num>
  <w:num w:numId="16" w16cid:durableId="1849445129">
    <w:abstractNumId w:val="26"/>
  </w:num>
  <w:num w:numId="17" w16cid:durableId="1327318853">
    <w:abstractNumId w:val="31"/>
  </w:num>
  <w:num w:numId="18" w16cid:durableId="1788351926">
    <w:abstractNumId w:val="34"/>
  </w:num>
  <w:num w:numId="19" w16cid:durableId="423110822">
    <w:abstractNumId w:val="35"/>
  </w:num>
  <w:num w:numId="20" w16cid:durableId="444469702">
    <w:abstractNumId w:val="25"/>
  </w:num>
  <w:num w:numId="21" w16cid:durableId="261837444">
    <w:abstractNumId w:val="21"/>
  </w:num>
  <w:num w:numId="22" w16cid:durableId="1666863139">
    <w:abstractNumId w:val="36"/>
  </w:num>
  <w:num w:numId="23" w16cid:durableId="365756866">
    <w:abstractNumId w:val="15"/>
  </w:num>
  <w:num w:numId="24" w16cid:durableId="737902570">
    <w:abstractNumId w:val="1"/>
  </w:num>
  <w:num w:numId="25" w16cid:durableId="2039817073">
    <w:abstractNumId w:val="11"/>
  </w:num>
  <w:num w:numId="26" w16cid:durableId="1547328150">
    <w:abstractNumId w:val="23"/>
  </w:num>
  <w:num w:numId="27" w16cid:durableId="2005158162">
    <w:abstractNumId w:val="37"/>
  </w:num>
  <w:num w:numId="28" w16cid:durableId="2014144290">
    <w:abstractNumId w:val="32"/>
  </w:num>
  <w:num w:numId="29" w16cid:durableId="1396246173">
    <w:abstractNumId w:val="24"/>
  </w:num>
  <w:num w:numId="30" w16cid:durableId="1730492218">
    <w:abstractNumId w:val="18"/>
  </w:num>
  <w:num w:numId="31" w16cid:durableId="1588807273">
    <w:abstractNumId w:val="28"/>
  </w:num>
  <w:num w:numId="32" w16cid:durableId="1959219336">
    <w:abstractNumId w:val="22"/>
  </w:num>
  <w:num w:numId="33" w16cid:durableId="962542887">
    <w:abstractNumId w:val="0"/>
  </w:num>
  <w:num w:numId="34" w16cid:durableId="1395280656">
    <w:abstractNumId w:val="20"/>
  </w:num>
  <w:num w:numId="35" w16cid:durableId="1865746794">
    <w:abstractNumId w:val="27"/>
  </w:num>
  <w:num w:numId="36" w16cid:durableId="1538196818">
    <w:abstractNumId w:val="3"/>
  </w:num>
  <w:num w:numId="37" w16cid:durableId="1543521244">
    <w:abstractNumId w:val="4"/>
  </w:num>
  <w:num w:numId="38" w16cid:durableId="272176198">
    <w:abstractNumId w:val="5"/>
  </w:num>
  <w:numIdMacAtCleanup w:val="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LANDRE Lucienne">
    <w15:presenceInfo w15:providerId="AD" w15:userId="S::lucienne.landre@francetravail.fr::c3206935-5f61-47ca-9587-12bcb4401c2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567"/>
  <w:hyphenationZone w:val="425"/>
  <w:doNotHyphenateCaps/>
  <w:displayHorizontalDrawingGridEvery w:val="0"/>
  <w:displayVerticalDrawingGridEvery w:val="0"/>
  <w:doNotUseMarginsForDrawingGridOrigin/>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6F3A"/>
    <w:rsid w:val="00001661"/>
    <w:rsid w:val="00002003"/>
    <w:rsid w:val="00004977"/>
    <w:rsid w:val="00005A2E"/>
    <w:rsid w:val="0000641E"/>
    <w:rsid w:val="00006B33"/>
    <w:rsid w:val="000110E6"/>
    <w:rsid w:val="00012BC0"/>
    <w:rsid w:val="00016317"/>
    <w:rsid w:val="00016D4B"/>
    <w:rsid w:val="00020DC9"/>
    <w:rsid w:val="00022602"/>
    <w:rsid w:val="00030B6E"/>
    <w:rsid w:val="00034118"/>
    <w:rsid w:val="00035A55"/>
    <w:rsid w:val="000363A6"/>
    <w:rsid w:val="00037E06"/>
    <w:rsid w:val="00042F8E"/>
    <w:rsid w:val="00043DFE"/>
    <w:rsid w:val="00045111"/>
    <w:rsid w:val="00052CFA"/>
    <w:rsid w:val="000541B5"/>
    <w:rsid w:val="00057075"/>
    <w:rsid w:val="0006300D"/>
    <w:rsid w:val="000639C7"/>
    <w:rsid w:val="00065BF4"/>
    <w:rsid w:val="00066FEE"/>
    <w:rsid w:val="00067AF9"/>
    <w:rsid w:val="000727DA"/>
    <w:rsid w:val="00073E92"/>
    <w:rsid w:val="00080A65"/>
    <w:rsid w:val="00081B23"/>
    <w:rsid w:val="0008264B"/>
    <w:rsid w:val="00082B9A"/>
    <w:rsid w:val="000832A0"/>
    <w:rsid w:val="00085DA6"/>
    <w:rsid w:val="00086D26"/>
    <w:rsid w:val="00092829"/>
    <w:rsid w:val="00092E8A"/>
    <w:rsid w:val="00092F75"/>
    <w:rsid w:val="000947FE"/>
    <w:rsid w:val="00097924"/>
    <w:rsid w:val="000A0A88"/>
    <w:rsid w:val="000A1099"/>
    <w:rsid w:val="000A1685"/>
    <w:rsid w:val="000A422E"/>
    <w:rsid w:val="000A5708"/>
    <w:rsid w:val="000A7B6D"/>
    <w:rsid w:val="000A7BC3"/>
    <w:rsid w:val="000B034C"/>
    <w:rsid w:val="000B0408"/>
    <w:rsid w:val="000B0701"/>
    <w:rsid w:val="000B07D5"/>
    <w:rsid w:val="000B5D75"/>
    <w:rsid w:val="000B5EAF"/>
    <w:rsid w:val="000C0790"/>
    <w:rsid w:val="000C5544"/>
    <w:rsid w:val="000C7333"/>
    <w:rsid w:val="000C7ABE"/>
    <w:rsid w:val="000D1575"/>
    <w:rsid w:val="000D1E56"/>
    <w:rsid w:val="000D3E3A"/>
    <w:rsid w:val="000D420D"/>
    <w:rsid w:val="000E0FEF"/>
    <w:rsid w:val="000E15AF"/>
    <w:rsid w:val="000E16FC"/>
    <w:rsid w:val="000E37F8"/>
    <w:rsid w:val="000E3CB1"/>
    <w:rsid w:val="000E3E8A"/>
    <w:rsid w:val="000E411C"/>
    <w:rsid w:val="000E4E0F"/>
    <w:rsid w:val="000E60ED"/>
    <w:rsid w:val="000E67B1"/>
    <w:rsid w:val="000E737D"/>
    <w:rsid w:val="000E7559"/>
    <w:rsid w:val="000F0B80"/>
    <w:rsid w:val="000F12B7"/>
    <w:rsid w:val="000F2F36"/>
    <w:rsid w:val="000F3723"/>
    <w:rsid w:val="000F5A27"/>
    <w:rsid w:val="00102768"/>
    <w:rsid w:val="0010349F"/>
    <w:rsid w:val="0010494F"/>
    <w:rsid w:val="00105E73"/>
    <w:rsid w:val="00106A04"/>
    <w:rsid w:val="001120E6"/>
    <w:rsid w:val="00112FB1"/>
    <w:rsid w:val="001132B9"/>
    <w:rsid w:val="00113DBC"/>
    <w:rsid w:val="0011458C"/>
    <w:rsid w:val="00115253"/>
    <w:rsid w:val="00115438"/>
    <w:rsid w:val="00116B56"/>
    <w:rsid w:val="00122C31"/>
    <w:rsid w:val="00125F44"/>
    <w:rsid w:val="00127344"/>
    <w:rsid w:val="00127A05"/>
    <w:rsid w:val="00130808"/>
    <w:rsid w:val="0013185C"/>
    <w:rsid w:val="0013202D"/>
    <w:rsid w:val="00134B4D"/>
    <w:rsid w:val="00135E08"/>
    <w:rsid w:val="0013620F"/>
    <w:rsid w:val="001365CC"/>
    <w:rsid w:val="00141C4B"/>
    <w:rsid w:val="001434E3"/>
    <w:rsid w:val="001444A9"/>
    <w:rsid w:val="001454A4"/>
    <w:rsid w:val="00145DCD"/>
    <w:rsid w:val="001510C3"/>
    <w:rsid w:val="00151530"/>
    <w:rsid w:val="00152FC6"/>
    <w:rsid w:val="00154867"/>
    <w:rsid w:val="001549C7"/>
    <w:rsid w:val="00156138"/>
    <w:rsid w:val="00156DF7"/>
    <w:rsid w:val="00161FAC"/>
    <w:rsid w:val="0016259F"/>
    <w:rsid w:val="00162F6C"/>
    <w:rsid w:val="00163344"/>
    <w:rsid w:val="00163FBA"/>
    <w:rsid w:val="00170EEE"/>
    <w:rsid w:val="001713BB"/>
    <w:rsid w:val="00173C91"/>
    <w:rsid w:val="00174A6D"/>
    <w:rsid w:val="0017590A"/>
    <w:rsid w:val="001764DF"/>
    <w:rsid w:val="00176811"/>
    <w:rsid w:val="0017794A"/>
    <w:rsid w:val="00180673"/>
    <w:rsid w:val="00181AEF"/>
    <w:rsid w:val="00183545"/>
    <w:rsid w:val="001842C7"/>
    <w:rsid w:val="00184A8A"/>
    <w:rsid w:val="00184B75"/>
    <w:rsid w:val="00184ED2"/>
    <w:rsid w:val="00192217"/>
    <w:rsid w:val="001922DA"/>
    <w:rsid w:val="001923CC"/>
    <w:rsid w:val="001928E1"/>
    <w:rsid w:val="001945DF"/>
    <w:rsid w:val="00194854"/>
    <w:rsid w:val="00195AC5"/>
    <w:rsid w:val="00196E83"/>
    <w:rsid w:val="001A0677"/>
    <w:rsid w:val="001A1F8F"/>
    <w:rsid w:val="001A3B8E"/>
    <w:rsid w:val="001A43D3"/>
    <w:rsid w:val="001A529C"/>
    <w:rsid w:val="001A5D45"/>
    <w:rsid w:val="001A5EB9"/>
    <w:rsid w:val="001B0054"/>
    <w:rsid w:val="001B1CF2"/>
    <w:rsid w:val="001B1EE8"/>
    <w:rsid w:val="001B2171"/>
    <w:rsid w:val="001B39FA"/>
    <w:rsid w:val="001B4215"/>
    <w:rsid w:val="001B436C"/>
    <w:rsid w:val="001B508B"/>
    <w:rsid w:val="001B5B72"/>
    <w:rsid w:val="001B5FE4"/>
    <w:rsid w:val="001C23D6"/>
    <w:rsid w:val="001C3F3D"/>
    <w:rsid w:val="001C7592"/>
    <w:rsid w:val="001C7687"/>
    <w:rsid w:val="001D14D4"/>
    <w:rsid w:val="001D1DA8"/>
    <w:rsid w:val="001D2825"/>
    <w:rsid w:val="001D3784"/>
    <w:rsid w:val="001D40C2"/>
    <w:rsid w:val="001D5582"/>
    <w:rsid w:val="001D72BD"/>
    <w:rsid w:val="001D756C"/>
    <w:rsid w:val="001D7BC6"/>
    <w:rsid w:val="001E016C"/>
    <w:rsid w:val="001E0557"/>
    <w:rsid w:val="001E2089"/>
    <w:rsid w:val="001E56F7"/>
    <w:rsid w:val="001E5CF2"/>
    <w:rsid w:val="001E79C6"/>
    <w:rsid w:val="001F366F"/>
    <w:rsid w:val="001F4482"/>
    <w:rsid w:val="0020083E"/>
    <w:rsid w:val="00202C72"/>
    <w:rsid w:val="00204FFB"/>
    <w:rsid w:val="00205E06"/>
    <w:rsid w:val="002127EF"/>
    <w:rsid w:val="00212BCB"/>
    <w:rsid w:val="00214920"/>
    <w:rsid w:val="00214E29"/>
    <w:rsid w:val="00215883"/>
    <w:rsid w:val="00215AB1"/>
    <w:rsid w:val="0021776E"/>
    <w:rsid w:val="00220339"/>
    <w:rsid w:val="00222A00"/>
    <w:rsid w:val="0022482A"/>
    <w:rsid w:val="00225611"/>
    <w:rsid w:val="00225EF4"/>
    <w:rsid w:val="00232B8C"/>
    <w:rsid w:val="00232EEC"/>
    <w:rsid w:val="0023302C"/>
    <w:rsid w:val="0023391E"/>
    <w:rsid w:val="002423BD"/>
    <w:rsid w:val="00242F2C"/>
    <w:rsid w:val="0024423E"/>
    <w:rsid w:val="002463A0"/>
    <w:rsid w:val="00250043"/>
    <w:rsid w:val="002505C9"/>
    <w:rsid w:val="00252068"/>
    <w:rsid w:val="002536F9"/>
    <w:rsid w:val="00253D24"/>
    <w:rsid w:val="002575F7"/>
    <w:rsid w:val="00257717"/>
    <w:rsid w:val="00257E93"/>
    <w:rsid w:val="00263297"/>
    <w:rsid w:val="00263824"/>
    <w:rsid w:val="002676C3"/>
    <w:rsid w:val="002704E7"/>
    <w:rsid w:val="0027077D"/>
    <w:rsid w:val="00270E82"/>
    <w:rsid w:val="00271F37"/>
    <w:rsid w:val="002723DE"/>
    <w:rsid w:val="00272723"/>
    <w:rsid w:val="0027433C"/>
    <w:rsid w:val="00274B9B"/>
    <w:rsid w:val="002752FA"/>
    <w:rsid w:val="002755A3"/>
    <w:rsid w:val="00276C72"/>
    <w:rsid w:val="00276DE8"/>
    <w:rsid w:val="00277FBA"/>
    <w:rsid w:val="002801D0"/>
    <w:rsid w:val="00280D9C"/>
    <w:rsid w:val="002812CF"/>
    <w:rsid w:val="00282887"/>
    <w:rsid w:val="002915EA"/>
    <w:rsid w:val="00291A4D"/>
    <w:rsid w:val="00291DA8"/>
    <w:rsid w:val="002928DB"/>
    <w:rsid w:val="00293689"/>
    <w:rsid w:val="00296584"/>
    <w:rsid w:val="002A23D0"/>
    <w:rsid w:val="002A37BC"/>
    <w:rsid w:val="002A4ED7"/>
    <w:rsid w:val="002A5AFB"/>
    <w:rsid w:val="002A5E34"/>
    <w:rsid w:val="002A641E"/>
    <w:rsid w:val="002A7241"/>
    <w:rsid w:val="002A74D4"/>
    <w:rsid w:val="002B03B7"/>
    <w:rsid w:val="002B2E9A"/>
    <w:rsid w:val="002B3BDE"/>
    <w:rsid w:val="002B51C6"/>
    <w:rsid w:val="002C0768"/>
    <w:rsid w:val="002C2816"/>
    <w:rsid w:val="002C47C2"/>
    <w:rsid w:val="002C5057"/>
    <w:rsid w:val="002C607C"/>
    <w:rsid w:val="002C7FA5"/>
    <w:rsid w:val="002D0DE7"/>
    <w:rsid w:val="002D4DBB"/>
    <w:rsid w:val="002D50B9"/>
    <w:rsid w:val="002D5B5E"/>
    <w:rsid w:val="002D6F35"/>
    <w:rsid w:val="002D72AE"/>
    <w:rsid w:val="002E1802"/>
    <w:rsid w:val="002E263D"/>
    <w:rsid w:val="002E3100"/>
    <w:rsid w:val="002E361F"/>
    <w:rsid w:val="002E38AE"/>
    <w:rsid w:val="002E3C2C"/>
    <w:rsid w:val="002E5D66"/>
    <w:rsid w:val="002F09A3"/>
    <w:rsid w:val="002F25B7"/>
    <w:rsid w:val="002F31BE"/>
    <w:rsid w:val="002F3B36"/>
    <w:rsid w:val="002F5D4A"/>
    <w:rsid w:val="00302C3A"/>
    <w:rsid w:val="003035F2"/>
    <w:rsid w:val="00304084"/>
    <w:rsid w:val="0031182E"/>
    <w:rsid w:val="003127E4"/>
    <w:rsid w:val="0031350E"/>
    <w:rsid w:val="00313D98"/>
    <w:rsid w:val="003146AE"/>
    <w:rsid w:val="00315054"/>
    <w:rsid w:val="00320796"/>
    <w:rsid w:val="00320990"/>
    <w:rsid w:val="00320CED"/>
    <w:rsid w:val="00320D4F"/>
    <w:rsid w:val="00320FF0"/>
    <w:rsid w:val="00323278"/>
    <w:rsid w:val="00324DF0"/>
    <w:rsid w:val="003253E2"/>
    <w:rsid w:val="00334C29"/>
    <w:rsid w:val="00334F5E"/>
    <w:rsid w:val="00335DB1"/>
    <w:rsid w:val="00336008"/>
    <w:rsid w:val="00336671"/>
    <w:rsid w:val="003409A9"/>
    <w:rsid w:val="003425B8"/>
    <w:rsid w:val="003445CF"/>
    <w:rsid w:val="0034491C"/>
    <w:rsid w:val="0034499F"/>
    <w:rsid w:val="00350D3C"/>
    <w:rsid w:val="003565E1"/>
    <w:rsid w:val="00357C32"/>
    <w:rsid w:val="00364382"/>
    <w:rsid w:val="00365D1D"/>
    <w:rsid w:val="0036674D"/>
    <w:rsid w:val="003712A2"/>
    <w:rsid w:val="00373A26"/>
    <w:rsid w:val="00374B32"/>
    <w:rsid w:val="00374D84"/>
    <w:rsid w:val="003765CA"/>
    <w:rsid w:val="003800F2"/>
    <w:rsid w:val="00380995"/>
    <w:rsid w:val="003831DB"/>
    <w:rsid w:val="0038442A"/>
    <w:rsid w:val="00384BD7"/>
    <w:rsid w:val="003933A7"/>
    <w:rsid w:val="00393ED2"/>
    <w:rsid w:val="0039591D"/>
    <w:rsid w:val="00397232"/>
    <w:rsid w:val="003A2ED9"/>
    <w:rsid w:val="003B0A48"/>
    <w:rsid w:val="003B1FB1"/>
    <w:rsid w:val="003B24E2"/>
    <w:rsid w:val="003B2891"/>
    <w:rsid w:val="003B3FCA"/>
    <w:rsid w:val="003B6292"/>
    <w:rsid w:val="003B7027"/>
    <w:rsid w:val="003B75E4"/>
    <w:rsid w:val="003C0719"/>
    <w:rsid w:val="003C1457"/>
    <w:rsid w:val="003C3B37"/>
    <w:rsid w:val="003C3E65"/>
    <w:rsid w:val="003C5CAC"/>
    <w:rsid w:val="003C7B21"/>
    <w:rsid w:val="003D0264"/>
    <w:rsid w:val="003D105C"/>
    <w:rsid w:val="003D3A1C"/>
    <w:rsid w:val="003D41AC"/>
    <w:rsid w:val="003D42E0"/>
    <w:rsid w:val="003D4A04"/>
    <w:rsid w:val="003D5F5D"/>
    <w:rsid w:val="003D77F8"/>
    <w:rsid w:val="003E01E4"/>
    <w:rsid w:val="003E052C"/>
    <w:rsid w:val="003E0FDD"/>
    <w:rsid w:val="003E1E1E"/>
    <w:rsid w:val="003E2FF8"/>
    <w:rsid w:val="003E4331"/>
    <w:rsid w:val="003E4612"/>
    <w:rsid w:val="003E4DB8"/>
    <w:rsid w:val="003E604F"/>
    <w:rsid w:val="003E64F7"/>
    <w:rsid w:val="003F3997"/>
    <w:rsid w:val="003F3D4A"/>
    <w:rsid w:val="003F474C"/>
    <w:rsid w:val="003F52C7"/>
    <w:rsid w:val="003F7CC7"/>
    <w:rsid w:val="003F7D11"/>
    <w:rsid w:val="004011AC"/>
    <w:rsid w:val="0040229A"/>
    <w:rsid w:val="004030FE"/>
    <w:rsid w:val="004040E8"/>
    <w:rsid w:val="0040669A"/>
    <w:rsid w:val="004122B2"/>
    <w:rsid w:val="0041278B"/>
    <w:rsid w:val="00412C3E"/>
    <w:rsid w:val="00416AFD"/>
    <w:rsid w:val="00416E20"/>
    <w:rsid w:val="00416E3F"/>
    <w:rsid w:val="0041783C"/>
    <w:rsid w:val="004265E2"/>
    <w:rsid w:val="00426825"/>
    <w:rsid w:val="00426849"/>
    <w:rsid w:val="00426C75"/>
    <w:rsid w:val="004307C9"/>
    <w:rsid w:val="00430D6F"/>
    <w:rsid w:val="0043165C"/>
    <w:rsid w:val="00431DBC"/>
    <w:rsid w:val="00434C73"/>
    <w:rsid w:val="00436033"/>
    <w:rsid w:val="004367BB"/>
    <w:rsid w:val="00436B47"/>
    <w:rsid w:val="004404BD"/>
    <w:rsid w:val="0044586C"/>
    <w:rsid w:val="00445CD0"/>
    <w:rsid w:val="00447B2E"/>
    <w:rsid w:val="004534AD"/>
    <w:rsid w:val="00453B41"/>
    <w:rsid w:val="00455025"/>
    <w:rsid w:val="00455BCF"/>
    <w:rsid w:val="00455C9A"/>
    <w:rsid w:val="004575E2"/>
    <w:rsid w:val="004600DD"/>
    <w:rsid w:val="004606DF"/>
    <w:rsid w:val="00462265"/>
    <w:rsid w:val="004643F2"/>
    <w:rsid w:val="0046462D"/>
    <w:rsid w:val="0046577B"/>
    <w:rsid w:val="00467B81"/>
    <w:rsid w:val="00471A74"/>
    <w:rsid w:val="00477F0E"/>
    <w:rsid w:val="00477FBF"/>
    <w:rsid w:val="00480207"/>
    <w:rsid w:val="00481DEC"/>
    <w:rsid w:val="004827AB"/>
    <w:rsid w:val="0048421F"/>
    <w:rsid w:val="00484756"/>
    <w:rsid w:val="004863A6"/>
    <w:rsid w:val="00486E31"/>
    <w:rsid w:val="0049141F"/>
    <w:rsid w:val="00494B34"/>
    <w:rsid w:val="004975CB"/>
    <w:rsid w:val="004975FA"/>
    <w:rsid w:val="004A4446"/>
    <w:rsid w:val="004B1BFC"/>
    <w:rsid w:val="004B49B4"/>
    <w:rsid w:val="004C0478"/>
    <w:rsid w:val="004C1556"/>
    <w:rsid w:val="004C20B9"/>
    <w:rsid w:val="004C3A65"/>
    <w:rsid w:val="004C7932"/>
    <w:rsid w:val="004D171E"/>
    <w:rsid w:val="004D185F"/>
    <w:rsid w:val="004D1EA4"/>
    <w:rsid w:val="004D3618"/>
    <w:rsid w:val="004D3E17"/>
    <w:rsid w:val="004D52DF"/>
    <w:rsid w:val="004D5733"/>
    <w:rsid w:val="004D5E60"/>
    <w:rsid w:val="004D61FF"/>
    <w:rsid w:val="004E14F1"/>
    <w:rsid w:val="004E54FA"/>
    <w:rsid w:val="004E5F50"/>
    <w:rsid w:val="004E608B"/>
    <w:rsid w:val="004F0285"/>
    <w:rsid w:val="004F14B3"/>
    <w:rsid w:val="004F1846"/>
    <w:rsid w:val="00500246"/>
    <w:rsid w:val="0050151D"/>
    <w:rsid w:val="00502663"/>
    <w:rsid w:val="00502891"/>
    <w:rsid w:val="00502BCA"/>
    <w:rsid w:val="005030F2"/>
    <w:rsid w:val="0050397E"/>
    <w:rsid w:val="005046BC"/>
    <w:rsid w:val="005053AB"/>
    <w:rsid w:val="0050699C"/>
    <w:rsid w:val="005114EA"/>
    <w:rsid w:val="00511B42"/>
    <w:rsid w:val="00511DF8"/>
    <w:rsid w:val="00513760"/>
    <w:rsid w:val="00515688"/>
    <w:rsid w:val="00515F65"/>
    <w:rsid w:val="00517C6C"/>
    <w:rsid w:val="00517D5B"/>
    <w:rsid w:val="00520C01"/>
    <w:rsid w:val="00520C09"/>
    <w:rsid w:val="00526666"/>
    <w:rsid w:val="00526A3C"/>
    <w:rsid w:val="0053381C"/>
    <w:rsid w:val="00534BD2"/>
    <w:rsid w:val="00535DC1"/>
    <w:rsid w:val="00536567"/>
    <w:rsid w:val="00540D40"/>
    <w:rsid w:val="0054165B"/>
    <w:rsid w:val="00541F52"/>
    <w:rsid w:val="00543F36"/>
    <w:rsid w:val="00545570"/>
    <w:rsid w:val="00550075"/>
    <w:rsid w:val="005524B0"/>
    <w:rsid w:val="00553387"/>
    <w:rsid w:val="00555103"/>
    <w:rsid w:val="00555BA3"/>
    <w:rsid w:val="00555C33"/>
    <w:rsid w:val="00556003"/>
    <w:rsid w:val="00556599"/>
    <w:rsid w:val="00556BB3"/>
    <w:rsid w:val="00560955"/>
    <w:rsid w:val="00561C47"/>
    <w:rsid w:val="0056252A"/>
    <w:rsid w:val="005661DE"/>
    <w:rsid w:val="00566C42"/>
    <w:rsid w:val="00567866"/>
    <w:rsid w:val="00571C52"/>
    <w:rsid w:val="00572509"/>
    <w:rsid w:val="00572A3C"/>
    <w:rsid w:val="00572B57"/>
    <w:rsid w:val="00575BF7"/>
    <w:rsid w:val="005769FD"/>
    <w:rsid w:val="00576E99"/>
    <w:rsid w:val="005772A4"/>
    <w:rsid w:val="00577B5B"/>
    <w:rsid w:val="00580609"/>
    <w:rsid w:val="00580B57"/>
    <w:rsid w:val="00582522"/>
    <w:rsid w:val="005838FB"/>
    <w:rsid w:val="005850F8"/>
    <w:rsid w:val="00585344"/>
    <w:rsid w:val="00585606"/>
    <w:rsid w:val="00585EE8"/>
    <w:rsid w:val="0058684C"/>
    <w:rsid w:val="00586FF4"/>
    <w:rsid w:val="00587FA7"/>
    <w:rsid w:val="0059135B"/>
    <w:rsid w:val="00591753"/>
    <w:rsid w:val="00592BFF"/>
    <w:rsid w:val="00592E8E"/>
    <w:rsid w:val="0059676E"/>
    <w:rsid w:val="005967A1"/>
    <w:rsid w:val="005A05A3"/>
    <w:rsid w:val="005A19AE"/>
    <w:rsid w:val="005A2627"/>
    <w:rsid w:val="005A3974"/>
    <w:rsid w:val="005A3C42"/>
    <w:rsid w:val="005A4388"/>
    <w:rsid w:val="005A664D"/>
    <w:rsid w:val="005A77D9"/>
    <w:rsid w:val="005B08C9"/>
    <w:rsid w:val="005B0BA1"/>
    <w:rsid w:val="005B173D"/>
    <w:rsid w:val="005B1A39"/>
    <w:rsid w:val="005B411F"/>
    <w:rsid w:val="005B4996"/>
    <w:rsid w:val="005B507C"/>
    <w:rsid w:val="005B6FA7"/>
    <w:rsid w:val="005B7D8A"/>
    <w:rsid w:val="005B7F41"/>
    <w:rsid w:val="005C3E74"/>
    <w:rsid w:val="005C6207"/>
    <w:rsid w:val="005C7921"/>
    <w:rsid w:val="005D18D6"/>
    <w:rsid w:val="005D2FC7"/>
    <w:rsid w:val="005D7AD6"/>
    <w:rsid w:val="005D7C04"/>
    <w:rsid w:val="005E0C85"/>
    <w:rsid w:val="005E1BD3"/>
    <w:rsid w:val="005E2434"/>
    <w:rsid w:val="005E3619"/>
    <w:rsid w:val="005E465B"/>
    <w:rsid w:val="005E470F"/>
    <w:rsid w:val="005F1BDD"/>
    <w:rsid w:val="005F232B"/>
    <w:rsid w:val="005F3A93"/>
    <w:rsid w:val="005F3DA9"/>
    <w:rsid w:val="005F5034"/>
    <w:rsid w:val="005F7AE7"/>
    <w:rsid w:val="0060120B"/>
    <w:rsid w:val="00601BC6"/>
    <w:rsid w:val="006046C5"/>
    <w:rsid w:val="0060739F"/>
    <w:rsid w:val="00607D8C"/>
    <w:rsid w:val="00610341"/>
    <w:rsid w:val="0061115E"/>
    <w:rsid w:val="00612F66"/>
    <w:rsid w:val="00613A19"/>
    <w:rsid w:val="0061482D"/>
    <w:rsid w:val="0062230D"/>
    <w:rsid w:val="00624E53"/>
    <w:rsid w:val="006264F3"/>
    <w:rsid w:val="00627184"/>
    <w:rsid w:val="0063021D"/>
    <w:rsid w:val="0063119C"/>
    <w:rsid w:val="0063410D"/>
    <w:rsid w:val="00634A6D"/>
    <w:rsid w:val="006446BB"/>
    <w:rsid w:val="006449DE"/>
    <w:rsid w:val="00647478"/>
    <w:rsid w:val="0065030C"/>
    <w:rsid w:val="006548D9"/>
    <w:rsid w:val="006558EF"/>
    <w:rsid w:val="00663715"/>
    <w:rsid w:val="00664440"/>
    <w:rsid w:val="00666A27"/>
    <w:rsid w:val="0066744F"/>
    <w:rsid w:val="00670334"/>
    <w:rsid w:val="006731D1"/>
    <w:rsid w:val="006738BB"/>
    <w:rsid w:val="00673E80"/>
    <w:rsid w:val="00674727"/>
    <w:rsid w:val="00676691"/>
    <w:rsid w:val="006771C5"/>
    <w:rsid w:val="00677BB1"/>
    <w:rsid w:val="0068018A"/>
    <w:rsid w:val="00681710"/>
    <w:rsid w:val="006820A9"/>
    <w:rsid w:val="00684741"/>
    <w:rsid w:val="006852B0"/>
    <w:rsid w:val="00694584"/>
    <w:rsid w:val="00696790"/>
    <w:rsid w:val="00696F3A"/>
    <w:rsid w:val="006977F4"/>
    <w:rsid w:val="00697849"/>
    <w:rsid w:val="0069796C"/>
    <w:rsid w:val="006A26D9"/>
    <w:rsid w:val="006A5615"/>
    <w:rsid w:val="006A58D1"/>
    <w:rsid w:val="006A7611"/>
    <w:rsid w:val="006B09E1"/>
    <w:rsid w:val="006B2645"/>
    <w:rsid w:val="006B3AEB"/>
    <w:rsid w:val="006B77A8"/>
    <w:rsid w:val="006C12D1"/>
    <w:rsid w:val="006C44F2"/>
    <w:rsid w:val="006C5101"/>
    <w:rsid w:val="006C614C"/>
    <w:rsid w:val="006C6FB3"/>
    <w:rsid w:val="006C7FDD"/>
    <w:rsid w:val="006D0375"/>
    <w:rsid w:val="006D1889"/>
    <w:rsid w:val="006D1BDB"/>
    <w:rsid w:val="006D1E1C"/>
    <w:rsid w:val="006D3907"/>
    <w:rsid w:val="006D4194"/>
    <w:rsid w:val="006D5C12"/>
    <w:rsid w:val="006D6555"/>
    <w:rsid w:val="006E03B0"/>
    <w:rsid w:val="006E04EA"/>
    <w:rsid w:val="006E0BDD"/>
    <w:rsid w:val="006E0C45"/>
    <w:rsid w:val="006E0CFC"/>
    <w:rsid w:val="006E5738"/>
    <w:rsid w:val="006F28D6"/>
    <w:rsid w:val="006F7660"/>
    <w:rsid w:val="00700C48"/>
    <w:rsid w:val="00701641"/>
    <w:rsid w:val="00701C4F"/>
    <w:rsid w:val="007035CB"/>
    <w:rsid w:val="00705A9B"/>
    <w:rsid w:val="007108ED"/>
    <w:rsid w:val="007109C0"/>
    <w:rsid w:val="0071395F"/>
    <w:rsid w:val="00713F10"/>
    <w:rsid w:val="007168B6"/>
    <w:rsid w:val="00716C9F"/>
    <w:rsid w:val="00717757"/>
    <w:rsid w:val="00721079"/>
    <w:rsid w:val="00721207"/>
    <w:rsid w:val="007266A6"/>
    <w:rsid w:val="00727319"/>
    <w:rsid w:val="00732483"/>
    <w:rsid w:val="0073303E"/>
    <w:rsid w:val="00734A9F"/>
    <w:rsid w:val="00741952"/>
    <w:rsid w:val="00741CD9"/>
    <w:rsid w:val="00742E49"/>
    <w:rsid w:val="0074399C"/>
    <w:rsid w:val="00743DB1"/>
    <w:rsid w:val="00744545"/>
    <w:rsid w:val="00744990"/>
    <w:rsid w:val="007509D9"/>
    <w:rsid w:val="00753689"/>
    <w:rsid w:val="00754BE4"/>
    <w:rsid w:val="00754C11"/>
    <w:rsid w:val="00754EDE"/>
    <w:rsid w:val="0075520C"/>
    <w:rsid w:val="00757EEC"/>
    <w:rsid w:val="00762668"/>
    <w:rsid w:val="00766E20"/>
    <w:rsid w:val="007721F9"/>
    <w:rsid w:val="0077312D"/>
    <w:rsid w:val="0077334C"/>
    <w:rsid w:val="00773E19"/>
    <w:rsid w:val="007761ED"/>
    <w:rsid w:val="007763BE"/>
    <w:rsid w:val="00780921"/>
    <w:rsid w:val="007823EA"/>
    <w:rsid w:val="00783F7E"/>
    <w:rsid w:val="00784158"/>
    <w:rsid w:val="00786BC2"/>
    <w:rsid w:val="007949DC"/>
    <w:rsid w:val="00796474"/>
    <w:rsid w:val="00797343"/>
    <w:rsid w:val="007A04AE"/>
    <w:rsid w:val="007A05D0"/>
    <w:rsid w:val="007A4C35"/>
    <w:rsid w:val="007A5AF3"/>
    <w:rsid w:val="007A6B7B"/>
    <w:rsid w:val="007A772F"/>
    <w:rsid w:val="007B3A34"/>
    <w:rsid w:val="007B6F0B"/>
    <w:rsid w:val="007B7493"/>
    <w:rsid w:val="007C3983"/>
    <w:rsid w:val="007C3EA4"/>
    <w:rsid w:val="007D1315"/>
    <w:rsid w:val="007D2F9B"/>
    <w:rsid w:val="007D407E"/>
    <w:rsid w:val="007D6281"/>
    <w:rsid w:val="007D74D1"/>
    <w:rsid w:val="007D76E2"/>
    <w:rsid w:val="007D7A99"/>
    <w:rsid w:val="007E1D1D"/>
    <w:rsid w:val="007E45E9"/>
    <w:rsid w:val="007F073C"/>
    <w:rsid w:val="007F0A53"/>
    <w:rsid w:val="007F3CEB"/>
    <w:rsid w:val="007F4BD5"/>
    <w:rsid w:val="007F4E72"/>
    <w:rsid w:val="007F50FD"/>
    <w:rsid w:val="007F59D7"/>
    <w:rsid w:val="007F72EC"/>
    <w:rsid w:val="007F73D3"/>
    <w:rsid w:val="00800215"/>
    <w:rsid w:val="00801095"/>
    <w:rsid w:val="00802153"/>
    <w:rsid w:val="00803197"/>
    <w:rsid w:val="00804F42"/>
    <w:rsid w:val="00806E72"/>
    <w:rsid w:val="0081284E"/>
    <w:rsid w:val="00813033"/>
    <w:rsid w:val="00813469"/>
    <w:rsid w:val="008144AA"/>
    <w:rsid w:val="00814B88"/>
    <w:rsid w:val="00816655"/>
    <w:rsid w:val="00816D2F"/>
    <w:rsid w:val="00816E58"/>
    <w:rsid w:val="00817182"/>
    <w:rsid w:val="008212B9"/>
    <w:rsid w:val="00821482"/>
    <w:rsid w:val="00824E00"/>
    <w:rsid w:val="00825D9D"/>
    <w:rsid w:val="008268E8"/>
    <w:rsid w:val="00832CDB"/>
    <w:rsid w:val="00835409"/>
    <w:rsid w:val="00835B4E"/>
    <w:rsid w:val="00836E65"/>
    <w:rsid w:val="00837808"/>
    <w:rsid w:val="00840764"/>
    <w:rsid w:val="008435E7"/>
    <w:rsid w:val="00843EA4"/>
    <w:rsid w:val="0084505E"/>
    <w:rsid w:val="00846A3F"/>
    <w:rsid w:val="008509EF"/>
    <w:rsid w:val="00852689"/>
    <w:rsid w:val="00852DB5"/>
    <w:rsid w:val="00853EB6"/>
    <w:rsid w:val="0085529F"/>
    <w:rsid w:val="00855D5E"/>
    <w:rsid w:val="00855F77"/>
    <w:rsid w:val="00857D37"/>
    <w:rsid w:val="00860BD7"/>
    <w:rsid w:val="00863AE2"/>
    <w:rsid w:val="00864CE5"/>
    <w:rsid w:val="00865B57"/>
    <w:rsid w:val="00866B76"/>
    <w:rsid w:val="0087020F"/>
    <w:rsid w:val="00872423"/>
    <w:rsid w:val="00873E08"/>
    <w:rsid w:val="00876681"/>
    <w:rsid w:val="00880BC8"/>
    <w:rsid w:val="00881E1D"/>
    <w:rsid w:val="00882D49"/>
    <w:rsid w:val="00882E02"/>
    <w:rsid w:val="0088446D"/>
    <w:rsid w:val="00885E7B"/>
    <w:rsid w:val="00886C32"/>
    <w:rsid w:val="00890C92"/>
    <w:rsid w:val="00890E11"/>
    <w:rsid w:val="00892B0F"/>
    <w:rsid w:val="00892DE8"/>
    <w:rsid w:val="00896C82"/>
    <w:rsid w:val="008972D0"/>
    <w:rsid w:val="008A1F00"/>
    <w:rsid w:val="008A203D"/>
    <w:rsid w:val="008A2786"/>
    <w:rsid w:val="008B3D80"/>
    <w:rsid w:val="008B5EA4"/>
    <w:rsid w:val="008B5FD5"/>
    <w:rsid w:val="008C2010"/>
    <w:rsid w:val="008C5434"/>
    <w:rsid w:val="008C556A"/>
    <w:rsid w:val="008C786B"/>
    <w:rsid w:val="008D19E9"/>
    <w:rsid w:val="008D33EC"/>
    <w:rsid w:val="008D4536"/>
    <w:rsid w:val="008D5F1E"/>
    <w:rsid w:val="008D70F6"/>
    <w:rsid w:val="008E079F"/>
    <w:rsid w:val="008E0BC5"/>
    <w:rsid w:val="008E17AE"/>
    <w:rsid w:val="008E3BCE"/>
    <w:rsid w:val="008E4939"/>
    <w:rsid w:val="008E5CA1"/>
    <w:rsid w:val="008E6091"/>
    <w:rsid w:val="008F1024"/>
    <w:rsid w:val="008F377E"/>
    <w:rsid w:val="008F4607"/>
    <w:rsid w:val="008F5E2D"/>
    <w:rsid w:val="008F5EC5"/>
    <w:rsid w:val="008F636A"/>
    <w:rsid w:val="008F64B9"/>
    <w:rsid w:val="008F7CCE"/>
    <w:rsid w:val="00902245"/>
    <w:rsid w:val="009022CE"/>
    <w:rsid w:val="00903F38"/>
    <w:rsid w:val="009045E8"/>
    <w:rsid w:val="00904A9C"/>
    <w:rsid w:val="00905F4A"/>
    <w:rsid w:val="00912301"/>
    <w:rsid w:val="00912C89"/>
    <w:rsid w:val="009132EF"/>
    <w:rsid w:val="009148CD"/>
    <w:rsid w:val="00916263"/>
    <w:rsid w:val="0091777D"/>
    <w:rsid w:val="009177A4"/>
    <w:rsid w:val="00923270"/>
    <w:rsid w:val="009236D4"/>
    <w:rsid w:val="00925809"/>
    <w:rsid w:val="00926E11"/>
    <w:rsid w:val="00926F9D"/>
    <w:rsid w:val="00927302"/>
    <w:rsid w:val="00931609"/>
    <w:rsid w:val="009321D7"/>
    <w:rsid w:val="0093468E"/>
    <w:rsid w:val="0093556C"/>
    <w:rsid w:val="009355FA"/>
    <w:rsid w:val="0093605C"/>
    <w:rsid w:val="009376B8"/>
    <w:rsid w:val="00937D70"/>
    <w:rsid w:val="00942903"/>
    <w:rsid w:val="00946043"/>
    <w:rsid w:val="0094679F"/>
    <w:rsid w:val="009515AE"/>
    <w:rsid w:val="0095285F"/>
    <w:rsid w:val="00954349"/>
    <w:rsid w:val="00955033"/>
    <w:rsid w:val="0096049B"/>
    <w:rsid w:val="00961C35"/>
    <w:rsid w:val="00963020"/>
    <w:rsid w:val="00965EAE"/>
    <w:rsid w:val="00966FA6"/>
    <w:rsid w:val="009717A5"/>
    <w:rsid w:val="00972CC4"/>
    <w:rsid w:val="00974554"/>
    <w:rsid w:val="0097578B"/>
    <w:rsid w:val="009771B2"/>
    <w:rsid w:val="00983E50"/>
    <w:rsid w:val="00983F99"/>
    <w:rsid w:val="00990456"/>
    <w:rsid w:val="0099117E"/>
    <w:rsid w:val="009913F6"/>
    <w:rsid w:val="009917E1"/>
    <w:rsid w:val="00991F74"/>
    <w:rsid w:val="00992F11"/>
    <w:rsid w:val="0099311E"/>
    <w:rsid w:val="009A2783"/>
    <w:rsid w:val="009A37F5"/>
    <w:rsid w:val="009A4A64"/>
    <w:rsid w:val="009B0122"/>
    <w:rsid w:val="009B0C50"/>
    <w:rsid w:val="009B1A61"/>
    <w:rsid w:val="009B1C35"/>
    <w:rsid w:val="009B28C2"/>
    <w:rsid w:val="009B68FA"/>
    <w:rsid w:val="009B7787"/>
    <w:rsid w:val="009C10A8"/>
    <w:rsid w:val="009C14E8"/>
    <w:rsid w:val="009C1A7F"/>
    <w:rsid w:val="009C24FA"/>
    <w:rsid w:val="009C3089"/>
    <w:rsid w:val="009C3BCE"/>
    <w:rsid w:val="009C5E59"/>
    <w:rsid w:val="009C6157"/>
    <w:rsid w:val="009C6E03"/>
    <w:rsid w:val="009C7248"/>
    <w:rsid w:val="009D01A5"/>
    <w:rsid w:val="009D14DB"/>
    <w:rsid w:val="009D291B"/>
    <w:rsid w:val="009D4867"/>
    <w:rsid w:val="009D5713"/>
    <w:rsid w:val="009E08C5"/>
    <w:rsid w:val="009F13B7"/>
    <w:rsid w:val="009F1404"/>
    <w:rsid w:val="009F14C6"/>
    <w:rsid w:val="009F161C"/>
    <w:rsid w:val="009F1D3B"/>
    <w:rsid w:val="009F29D3"/>
    <w:rsid w:val="009F2E76"/>
    <w:rsid w:val="009F3932"/>
    <w:rsid w:val="009F545D"/>
    <w:rsid w:val="009F64E4"/>
    <w:rsid w:val="009F677E"/>
    <w:rsid w:val="009F7BCC"/>
    <w:rsid w:val="00A027BA"/>
    <w:rsid w:val="00A03831"/>
    <w:rsid w:val="00A0558B"/>
    <w:rsid w:val="00A07AF4"/>
    <w:rsid w:val="00A11A29"/>
    <w:rsid w:val="00A1479F"/>
    <w:rsid w:val="00A1517A"/>
    <w:rsid w:val="00A17AC8"/>
    <w:rsid w:val="00A208B4"/>
    <w:rsid w:val="00A24300"/>
    <w:rsid w:val="00A265C6"/>
    <w:rsid w:val="00A300D6"/>
    <w:rsid w:val="00A3369E"/>
    <w:rsid w:val="00A34183"/>
    <w:rsid w:val="00A36231"/>
    <w:rsid w:val="00A4141F"/>
    <w:rsid w:val="00A41F4C"/>
    <w:rsid w:val="00A43880"/>
    <w:rsid w:val="00A447AF"/>
    <w:rsid w:val="00A44D92"/>
    <w:rsid w:val="00A45BFB"/>
    <w:rsid w:val="00A46E54"/>
    <w:rsid w:val="00A511EF"/>
    <w:rsid w:val="00A55E79"/>
    <w:rsid w:val="00A56076"/>
    <w:rsid w:val="00A56766"/>
    <w:rsid w:val="00A611E4"/>
    <w:rsid w:val="00A61FC5"/>
    <w:rsid w:val="00A66FE7"/>
    <w:rsid w:val="00A6743E"/>
    <w:rsid w:val="00A67E97"/>
    <w:rsid w:val="00A70707"/>
    <w:rsid w:val="00A7099A"/>
    <w:rsid w:val="00A710D8"/>
    <w:rsid w:val="00A74C5F"/>
    <w:rsid w:val="00A77179"/>
    <w:rsid w:val="00A83961"/>
    <w:rsid w:val="00A83DB5"/>
    <w:rsid w:val="00A846D8"/>
    <w:rsid w:val="00A8497C"/>
    <w:rsid w:val="00A85AC0"/>
    <w:rsid w:val="00A8628E"/>
    <w:rsid w:val="00A877A4"/>
    <w:rsid w:val="00A917D4"/>
    <w:rsid w:val="00A93066"/>
    <w:rsid w:val="00A946B4"/>
    <w:rsid w:val="00A94E51"/>
    <w:rsid w:val="00A951FC"/>
    <w:rsid w:val="00A967E0"/>
    <w:rsid w:val="00AA05C8"/>
    <w:rsid w:val="00AA485E"/>
    <w:rsid w:val="00AA4EB2"/>
    <w:rsid w:val="00AA68F0"/>
    <w:rsid w:val="00AB0802"/>
    <w:rsid w:val="00AB0DBD"/>
    <w:rsid w:val="00AB520B"/>
    <w:rsid w:val="00AB58CF"/>
    <w:rsid w:val="00AB5902"/>
    <w:rsid w:val="00AB6CAF"/>
    <w:rsid w:val="00AB7F21"/>
    <w:rsid w:val="00AC13D1"/>
    <w:rsid w:val="00AC282A"/>
    <w:rsid w:val="00AC4A0B"/>
    <w:rsid w:val="00AC523E"/>
    <w:rsid w:val="00AC5C6D"/>
    <w:rsid w:val="00AC6334"/>
    <w:rsid w:val="00AD003D"/>
    <w:rsid w:val="00AD275B"/>
    <w:rsid w:val="00AD35C1"/>
    <w:rsid w:val="00AD6E54"/>
    <w:rsid w:val="00AD7531"/>
    <w:rsid w:val="00AE04E2"/>
    <w:rsid w:val="00AE0661"/>
    <w:rsid w:val="00AE08C3"/>
    <w:rsid w:val="00AE177A"/>
    <w:rsid w:val="00AE2F62"/>
    <w:rsid w:val="00AE3CB0"/>
    <w:rsid w:val="00AE5DED"/>
    <w:rsid w:val="00AF4343"/>
    <w:rsid w:val="00B01666"/>
    <w:rsid w:val="00B03B72"/>
    <w:rsid w:val="00B04923"/>
    <w:rsid w:val="00B1017B"/>
    <w:rsid w:val="00B10A0A"/>
    <w:rsid w:val="00B10A34"/>
    <w:rsid w:val="00B11401"/>
    <w:rsid w:val="00B12F25"/>
    <w:rsid w:val="00B13A50"/>
    <w:rsid w:val="00B20F38"/>
    <w:rsid w:val="00B21ACA"/>
    <w:rsid w:val="00B2221D"/>
    <w:rsid w:val="00B24987"/>
    <w:rsid w:val="00B2581A"/>
    <w:rsid w:val="00B306BA"/>
    <w:rsid w:val="00B30F04"/>
    <w:rsid w:val="00B34E57"/>
    <w:rsid w:val="00B36FDE"/>
    <w:rsid w:val="00B37956"/>
    <w:rsid w:val="00B409B1"/>
    <w:rsid w:val="00B42CF8"/>
    <w:rsid w:val="00B4391B"/>
    <w:rsid w:val="00B461E1"/>
    <w:rsid w:val="00B506CA"/>
    <w:rsid w:val="00B52ED4"/>
    <w:rsid w:val="00B5361B"/>
    <w:rsid w:val="00B54ED8"/>
    <w:rsid w:val="00B56E1F"/>
    <w:rsid w:val="00B62336"/>
    <w:rsid w:val="00B66DFA"/>
    <w:rsid w:val="00B7344B"/>
    <w:rsid w:val="00B755BD"/>
    <w:rsid w:val="00B759BC"/>
    <w:rsid w:val="00B778C9"/>
    <w:rsid w:val="00B804C7"/>
    <w:rsid w:val="00B80796"/>
    <w:rsid w:val="00B8123B"/>
    <w:rsid w:val="00B83D20"/>
    <w:rsid w:val="00B84A5D"/>
    <w:rsid w:val="00B87702"/>
    <w:rsid w:val="00B93EBD"/>
    <w:rsid w:val="00B94157"/>
    <w:rsid w:val="00B94856"/>
    <w:rsid w:val="00B9487D"/>
    <w:rsid w:val="00BA1080"/>
    <w:rsid w:val="00BA1341"/>
    <w:rsid w:val="00BA19E8"/>
    <w:rsid w:val="00BA2365"/>
    <w:rsid w:val="00BA3287"/>
    <w:rsid w:val="00BA6CDB"/>
    <w:rsid w:val="00BA729F"/>
    <w:rsid w:val="00BB0331"/>
    <w:rsid w:val="00BB4740"/>
    <w:rsid w:val="00BB5C26"/>
    <w:rsid w:val="00BB5F0F"/>
    <w:rsid w:val="00BB660C"/>
    <w:rsid w:val="00BC19D8"/>
    <w:rsid w:val="00BC25C0"/>
    <w:rsid w:val="00BC271E"/>
    <w:rsid w:val="00BC5015"/>
    <w:rsid w:val="00BD06AE"/>
    <w:rsid w:val="00BD32EC"/>
    <w:rsid w:val="00BD3E6E"/>
    <w:rsid w:val="00BD788F"/>
    <w:rsid w:val="00BE0FC4"/>
    <w:rsid w:val="00BE2415"/>
    <w:rsid w:val="00BE2763"/>
    <w:rsid w:val="00BE2CB6"/>
    <w:rsid w:val="00BE30E8"/>
    <w:rsid w:val="00BE54A2"/>
    <w:rsid w:val="00BE54B9"/>
    <w:rsid w:val="00BE76E9"/>
    <w:rsid w:val="00BE797D"/>
    <w:rsid w:val="00BE7A45"/>
    <w:rsid w:val="00BF323E"/>
    <w:rsid w:val="00BF76CC"/>
    <w:rsid w:val="00C000BB"/>
    <w:rsid w:val="00C024B0"/>
    <w:rsid w:val="00C02B43"/>
    <w:rsid w:val="00C0367E"/>
    <w:rsid w:val="00C03932"/>
    <w:rsid w:val="00C03F4F"/>
    <w:rsid w:val="00C06050"/>
    <w:rsid w:val="00C07D40"/>
    <w:rsid w:val="00C104CA"/>
    <w:rsid w:val="00C10D91"/>
    <w:rsid w:val="00C14374"/>
    <w:rsid w:val="00C17608"/>
    <w:rsid w:val="00C2403B"/>
    <w:rsid w:val="00C2548D"/>
    <w:rsid w:val="00C25627"/>
    <w:rsid w:val="00C26266"/>
    <w:rsid w:val="00C2701C"/>
    <w:rsid w:val="00C27CFA"/>
    <w:rsid w:val="00C27D4F"/>
    <w:rsid w:val="00C27F46"/>
    <w:rsid w:val="00C30C09"/>
    <w:rsid w:val="00C31444"/>
    <w:rsid w:val="00C31C69"/>
    <w:rsid w:val="00C333E1"/>
    <w:rsid w:val="00C365C4"/>
    <w:rsid w:val="00C3691B"/>
    <w:rsid w:val="00C406B8"/>
    <w:rsid w:val="00C410E4"/>
    <w:rsid w:val="00C41FCD"/>
    <w:rsid w:val="00C450F4"/>
    <w:rsid w:val="00C4779E"/>
    <w:rsid w:val="00C47E91"/>
    <w:rsid w:val="00C50DAD"/>
    <w:rsid w:val="00C52FFA"/>
    <w:rsid w:val="00C64A91"/>
    <w:rsid w:val="00C64D3F"/>
    <w:rsid w:val="00C6632B"/>
    <w:rsid w:val="00C6671D"/>
    <w:rsid w:val="00C67904"/>
    <w:rsid w:val="00C71E7C"/>
    <w:rsid w:val="00C71EAB"/>
    <w:rsid w:val="00C739BB"/>
    <w:rsid w:val="00C73C99"/>
    <w:rsid w:val="00C751BB"/>
    <w:rsid w:val="00C7523B"/>
    <w:rsid w:val="00C752EA"/>
    <w:rsid w:val="00C76535"/>
    <w:rsid w:val="00C80292"/>
    <w:rsid w:val="00C82038"/>
    <w:rsid w:val="00C8226E"/>
    <w:rsid w:val="00C828D6"/>
    <w:rsid w:val="00C82CF8"/>
    <w:rsid w:val="00C82DA3"/>
    <w:rsid w:val="00C834C3"/>
    <w:rsid w:val="00C835C3"/>
    <w:rsid w:val="00C836D9"/>
    <w:rsid w:val="00C85430"/>
    <w:rsid w:val="00C86A44"/>
    <w:rsid w:val="00C91DAF"/>
    <w:rsid w:val="00C93471"/>
    <w:rsid w:val="00C93F45"/>
    <w:rsid w:val="00C9409E"/>
    <w:rsid w:val="00C956BC"/>
    <w:rsid w:val="00C96A62"/>
    <w:rsid w:val="00C97CDF"/>
    <w:rsid w:val="00C97D13"/>
    <w:rsid w:val="00CA0D23"/>
    <w:rsid w:val="00CA2371"/>
    <w:rsid w:val="00CA251B"/>
    <w:rsid w:val="00CA5959"/>
    <w:rsid w:val="00CB4B71"/>
    <w:rsid w:val="00CB55AC"/>
    <w:rsid w:val="00CC034C"/>
    <w:rsid w:val="00CC2764"/>
    <w:rsid w:val="00CC7447"/>
    <w:rsid w:val="00CC7E2D"/>
    <w:rsid w:val="00CD2754"/>
    <w:rsid w:val="00CE1586"/>
    <w:rsid w:val="00CE2760"/>
    <w:rsid w:val="00CE42CB"/>
    <w:rsid w:val="00CE4F6A"/>
    <w:rsid w:val="00CF058A"/>
    <w:rsid w:val="00CF1CAA"/>
    <w:rsid w:val="00CF3937"/>
    <w:rsid w:val="00CF47E0"/>
    <w:rsid w:val="00CF50C8"/>
    <w:rsid w:val="00D00DE1"/>
    <w:rsid w:val="00D01563"/>
    <w:rsid w:val="00D01DED"/>
    <w:rsid w:val="00D11272"/>
    <w:rsid w:val="00D12435"/>
    <w:rsid w:val="00D153D7"/>
    <w:rsid w:val="00D16120"/>
    <w:rsid w:val="00D1691A"/>
    <w:rsid w:val="00D21DE1"/>
    <w:rsid w:val="00D2268D"/>
    <w:rsid w:val="00D23C80"/>
    <w:rsid w:val="00D25F89"/>
    <w:rsid w:val="00D3099F"/>
    <w:rsid w:val="00D3167E"/>
    <w:rsid w:val="00D3391D"/>
    <w:rsid w:val="00D3459C"/>
    <w:rsid w:val="00D34ED9"/>
    <w:rsid w:val="00D37845"/>
    <w:rsid w:val="00D37971"/>
    <w:rsid w:val="00D379A2"/>
    <w:rsid w:val="00D4182C"/>
    <w:rsid w:val="00D43E40"/>
    <w:rsid w:val="00D4482F"/>
    <w:rsid w:val="00D4747E"/>
    <w:rsid w:val="00D47E64"/>
    <w:rsid w:val="00D505FC"/>
    <w:rsid w:val="00D5173E"/>
    <w:rsid w:val="00D5452B"/>
    <w:rsid w:val="00D55CCF"/>
    <w:rsid w:val="00D57D78"/>
    <w:rsid w:val="00D60F2C"/>
    <w:rsid w:val="00D65BB6"/>
    <w:rsid w:val="00D670AF"/>
    <w:rsid w:val="00D67B13"/>
    <w:rsid w:val="00D67C2F"/>
    <w:rsid w:val="00D739BB"/>
    <w:rsid w:val="00D745B4"/>
    <w:rsid w:val="00D74F11"/>
    <w:rsid w:val="00D76AAA"/>
    <w:rsid w:val="00D83347"/>
    <w:rsid w:val="00D84ACB"/>
    <w:rsid w:val="00D87710"/>
    <w:rsid w:val="00D927E0"/>
    <w:rsid w:val="00D92F57"/>
    <w:rsid w:val="00D93732"/>
    <w:rsid w:val="00D9548D"/>
    <w:rsid w:val="00D9751C"/>
    <w:rsid w:val="00DA0FC7"/>
    <w:rsid w:val="00DA1C4F"/>
    <w:rsid w:val="00DA27CB"/>
    <w:rsid w:val="00DA315D"/>
    <w:rsid w:val="00DA6109"/>
    <w:rsid w:val="00DA6980"/>
    <w:rsid w:val="00DB41B2"/>
    <w:rsid w:val="00DB4937"/>
    <w:rsid w:val="00DC168F"/>
    <w:rsid w:val="00DC258A"/>
    <w:rsid w:val="00DC364E"/>
    <w:rsid w:val="00DD5EFF"/>
    <w:rsid w:val="00DD69D2"/>
    <w:rsid w:val="00DD7DDF"/>
    <w:rsid w:val="00DE05BF"/>
    <w:rsid w:val="00DE16B5"/>
    <w:rsid w:val="00DE3822"/>
    <w:rsid w:val="00DE4AA2"/>
    <w:rsid w:val="00DE6CE5"/>
    <w:rsid w:val="00DF117F"/>
    <w:rsid w:val="00DF4973"/>
    <w:rsid w:val="00DF798C"/>
    <w:rsid w:val="00E0135D"/>
    <w:rsid w:val="00E03777"/>
    <w:rsid w:val="00E04214"/>
    <w:rsid w:val="00E05C4B"/>
    <w:rsid w:val="00E06C4A"/>
    <w:rsid w:val="00E071EE"/>
    <w:rsid w:val="00E10C28"/>
    <w:rsid w:val="00E1193C"/>
    <w:rsid w:val="00E12162"/>
    <w:rsid w:val="00E12564"/>
    <w:rsid w:val="00E14B51"/>
    <w:rsid w:val="00E160DD"/>
    <w:rsid w:val="00E1775C"/>
    <w:rsid w:val="00E2064A"/>
    <w:rsid w:val="00E26AFC"/>
    <w:rsid w:val="00E32A8C"/>
    <w:rsid w:val="00E32DE3"/>
    <w:rsid w:val="00E33E26"/>
    <w:rsid w:val="00E34B3D"/>
    <w:rsid w:val="00E34F76"/>
    <w:rsid w:val="00E37762"/>
    <w:rsid w:val="00E37D6A"/>
    <w:rsid w:val="00E438B6"/>
    <w:rsid w:val="00E451C2"/>
    <w:rsid w:val="00E500C5"/>
    <w:rsid w:val="00E5098B"/>
    <w:rsid w:val="00E51B39"/>
    <w:rsid w:val="00E5234D"/>
    <w:rsid w:val="00E53234"/>
    <w:rsid w:val="00E559E9"/>
    <w:rsid w:val="00E5772D"/>
    <w:rsid w:val="00E6267E"/>
    <w:rsid w:val="00E65C75"/>
    <w:rsid w:val="00E66F4B"/>
    <w:rsid w:val="00E670D3"/>
    <w:rsid w:val="00E672A7"/>
    <w:rsid w:val="00E711EA"/>
    <w:rsid w:val="00E7356C"/>
    <w:rsid w:val="00E74407"/>
    <w:rsid w:val="00E75C37"/>
    <w:rsid w:val="00E80412"/>
    <w:rsid w:val="00E808F3"/>
    <w:rsid w:val="00E80B87"/>
    <w:rsid w:val="00E828A8"/>
    <w:rsid w:val="00E82E1F"/>
    <w:rsid w:val="00E8356A"/>
    <w:rsid w:val="00E86A5E"/>
    <w:rsid w:val="00E87B87"/>
    <w:rsid w:val="00E9030C"/>
    <w:rsid w:val="00E906E6"/>
    <w:rsid w:val="00E9211D"/>
    <w:rsid w:val="00E9707F"/>
    <w:rsid w:val="00E97E70"/>
    <w:rsid w:val="00EA10FB"/>
    <w:rsid w:val="00EA6465"/>
    <w:rsid w:val="00EA6D6A"/>
    <w:rsid w:val="00EA6F24"/>
    <w:rsid w:val="00EA7D23"/>
    <w:rsid w:val="00EB012C"/>
    <w:rsid w:val="00EB160D"/>
    <w:rsid w:val="00EB37B1"/>
    <w:rsid w:val="00EB479E"/>
    <w:rsid w:val="00EB7312"/>
    <w:rsid w:val="00EC061C"/>
    <w:rsid w:val="00EC16D0"/>
    <w:rsid w:val="00EC4C07"/>
    <w:rsid w:val="00EC5619"/>
    <w:rsid w:val="00EC6816"/>
    <w:rsid w:val="00ED0FDF"/>
    <w:rsid w:val="00ED1C8A"/>
    <w:rsid w:val="00ED2316"/>
    <w:rsid w:val="00ED38A2"/>
    <w:rsid w:val="00ED3C68"/>
    <w:rsid w:val="00ED4CDD"/>
    <w:rsid w:val="00ED4F7A"/>
    <w:rsid w:val="00EE02D6"/>
    <w:rsid w:val="00EE1CB9"/>
    <w:rsid w:val="00EE3BA0"/>
    <w:rsid w:val="00EE5B22"/>
    <w:rsid w:val="00EF49A1"/>
    <w:rsid w:val="00F005DB"/>
    <w:rsid w:val="00F006AD"/>
    <w:rsid w:val="00F00FB4"/>
    <w:rsid w:val="00F01044"/>
    <w:rsid w:val="00F02F5C"/>
    <w:rsid w:val="00F03A21"/>
    <w:rsid w:val="00F105F6"/>
    <w:rsid w:val="00F1265D"/>
    <w:rsid w:val="00F137B1"/>
    <w:rsid w:val="00F13CB9"/>
    <w:rsid w:val="00F16AF2"/>
    <w:rsid w:val="00F177E0"/>
    <w:rsid w:val="00F20844"/>
    <w:rsid w:val="00F234A2"/>
    <w:rsid w:val="00F261AB"/>
    <w:rsid w:val="00F31D7E"/>
    <w:rsid w:val="00F32C2D"/>
    <w:rsid w:val="00F354C1"/>
    <w:rsid w:val="00F42D93"/>
    <w:rsid w:val="00F443C8"/>
    <w:rsid w:val="00F45C81"/>
    <w:rsid w:val="00F45F5F"/>
    <w:rsid w:val="00F52779"/>
    <w:rsid w:val="00F54739"/>
    <w:rsid w:val="00F55944"/>
    <w:rsid w:val="00F55CBC"/>
    <w:rsid w:val="00F56CEE"/>
    <w:rsid w:val="00F573F9"/>
    <w:rsid w:val="00F6363A"/>
    <w:rsid w:val="00F639AE"/>
    <w:rsid w:val="00F66036"/>
    <w:rsid w:val="00F6760B"/>
    <w:rsid w:val="00F703BD"/>
    <w:rsid w:val="00F70B6A"/>
    <w:rsid w:val="00F74052"/>
    <w:rsid w:val="00F74B8C"/>
    <w:rsid w:val="00F74DC4"/>
    <w:rsid w:val="00F76499"/>
    <w:rsid w:val="00F80F86"/>
    <w:rsid w:val="00F84E3F"/>
    <w:rsid w:val="00F84F97"/>
    <w:rsid w:val="00F8518D"/>
    <w:rsid w:val="00F87BB1"/>
    <w:rsid w:val="00F9038C"/>
    <w:rsid w:val="00F91153"/>
    <w:rsid w:val="00F921DA"/>
    <w:rsid w:val="00F93772"/>
    <w:rsid w:val="00F94CB4"/>
    <w:rsid w:val="00F9573A"/>
    <w:rsid w:val="00F96A8D"/>
    <w:rsid w:val="00FA0B1F"/>
    <w:rsid w:val="00FA11C4"/>
    <w:rsid w:val="00FA20D5"/>
    <w:rsid w:val="00FA2BC9"/>
    <w:rsid w:val="00FA4B7B"/>
    <w:rsid w:val="00FA53A6"/>
    <w:rsid w:val="00FA6B52"/>
    <w:rsid w:val="00FB0B13"/>
    <w:rsid w:val="00FB138C"/>
    <w:rsid w:val="00FB58C1"/>
    <w:rsid w:val="00FC0B97"/>
    <w:rsid w:val="00FC18F0"/>
    <w:rsid w:val="00FC1B2D"/>
    <w:rsid w:val="00FC3D73"/>
    <w:rsid w:val="00FC4668"/>
    <w:rsid w:val="00FC51B3"/>
    <w:rsid w:val="00FC53FA"/>
    <w:rsid w:val="00FC61B7"/>
    <w:rsid w:val="00FC723A"/>
    <w:rsid w:val="00FC74DA"/>
    <w:rsid w:val="00FD1888"/>
    <w:rsid w:val="00FD1B5F"/>
    <w:rsid w:val="00FD20B6"/>
    <w:rsid w:val="00FD43FC"/>
    <w:rsid w:val="00FE322C"/>
    <w:rsid w:val="00FE3C69"/>
    <w:rsid w:val="00FE546F"/>
    <w:rsid w:val="00FE55BC"/>
    <w:rsid w:val="00FE5C65"/>
    <w:rsid w:val="00FF4226"/>
    <w:rsid w:val="00FF4E89"/>
    <w:rsid w:val="00FF7855"/>
    <w:rsid w:val="0C167749"/>
    <w:rsid w:val="18AEAA3E"/>
    <w:rsid w:val="316F3F27"/>
    <w:rsid w:val="3A18B19B"/>
    <w:rsid w:val="3DC2F3F5"/>
    <w:rsid w:val="4F124084"/>
    <w:rsid w:val="6261E3F3"/>
    <w:rsid w:val="7911F21A"/>
    <w:rsid w:val="7B86653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7F607FD6"/>
  <w15:chartTrackingRefBased/>
  <w15:docId w15:val="{DE634318-3E79-4F25-9E16-581BC2A1E0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72423"/>
  </w:style>
  <w:style w:type="paragraph" w:styleId="Titre1">
    <w:name w:val="heading 1"/>
    <w:basedOn w:val="Normal"/>
    <w:next w:val="Normal"/>
    <w:qFormat/>
    <w:pPr>
      <w:keepNext/>
      <w:ind w:left="567"/>
      <w:outlineLvl w:val="0"/>
    </w:pPr>
    <w:rPr>
      <w:b/>
      <w:bCs/>
    </w:rPr>
  </w:style>
  <w:style w:type="paragraph" w:styleId="Titre2">
    <w:name w:val="heading 2"/>
    <w:basedOn w:val="Normal"/>
    <w:next w:val="Normal"/>
    <w:qFormat/>
    <w:pPr>
      <w:keepNext/>
      <w:outlineLvl w:val="1"/>
    </w:pPr>
    <w:rPr>
      <w:b/>
      <w:bCs/>
    </w:rPr>
  </w:style>
  <w:style w:type="paragraph" w:styleId="Titre3">
    <w:name w:val="heading 3"/>
    <w:basedOn w:val="Normal"/>
    <w:next w:val="Normal"/>
    <w:qFormat/>
    <w:pPr>
      <w:keepNext/>
      <w:ind w:left="1134"/>
      <w:outlineLvl w:val="2"/>
    </w:pPr>
    <w:rPr>
      <w:b/>
      <w:bCs/>
    </w:rPr>
  </w:style>
  <w:style w:type="paragraph" w:styleId="Titre4">
    <w:name w:val="heading 4"/>
    <w:basedOn w:val="Normal"/>
    <w:next w:val="Normal"/>
    <w:qFormat/>
    <w:pPr>
      <w:keepNext/>
      <w:outlineLvl w:val="3"/>
    </w:pPr>
    <w:rPr>
      <w:b/>
      <w:bCs/>
      <w:i/>
      <w:iCs/>
      <w:sz w:val="16"/>
      <w:szCs w:val="16"/>
    </w:rPr>
  </w:style>
  <w:style w:type="paragraph" w:styleId="Titre5">
    <w:name w:val="heading 5"/>
    <w:basedOn w:val="Normal"/>
    <w:next w:val="Normal"/>
    <w:qFormat/>
    <w:pPr>
      <w:keepNext/>
      <w:jc w:val="center"/>
      <w:outlineLvl w:val="4"/>
    </w:pPr>
    <w:rPr>
      <w:rFonts w:ascii="Arial" w:hAnsi="Arial" w:cs="Arial"/>
      <w:b/>
      <w:bCs/>
    </w:rPr>
  </w:style>
  <w:style w:type="paragraph" w:styleId="Titre6">
    <w:name w:val="heading 6"/>
    <w:basedOn w:val="Normal"/>
    <w:next w:val="Normal"/>
    <w:qFormat/>
    <w:pPr>
      <w:keepNext/>
      <w:spacing w:before="120" w:after="120"/>
      <w:jc w:val="center"/>
      <w:outlineLvl w:val="5"/>
    </w:pPr>
    <w:rPr>
      <w:rFonts w:ascii="Arial" w:hAnsi="Arial" w:cs="Arial"/>
      <w:b/>
      <w:bCs/>
      <w:sz w:val="16"/>
      <w:szCs w:val="16"/>
    </w:rPr>
  </w:style>
  <w:style w:type="paragraph" w:styleId="Titre7">
    <w:name w:val="heading 7"/>
    <w:basedOn w:val="Normal"/>
    <w:next w:val="Normal"/>
    <w:qFormat/>
    <w:pPr>
      <w:keepNext/>
      <w:outlineLvl w:val="6"/>
    </w:pPr>
    <w:rPr>
      <w:b/>
      <w:bCs/>
      <w:sz w:val="22"/>
      <w:szCs w:val="22"/>
    </w:rPr>
  </w:style>
  <w:style w:type="paragraph" w:styleId="Titre8">
    <w:name w:val="heading 8"/>
    <w:basedOn w:val="Normal"/>
    <w:next w:val="Normal"/>
    <w:qFormat/>
    <w:pPr>
      <w:keepNext/>
      <w:jc w:val="center"/>
      <w:outlineLvl w:val="7"/>
    </w:pPr>
    <w:rPr>
      <w:rFonts w:ascii="Arial" w:hAnsi="Arial" w:cs="Arial"/>
      <w:b/>
      <w:bCs/>
      <w:sz w:val="24"/>
      <w:szCs w:val="24"/>
    </w:rPr>
  </w:style>
  <w:style w:type="paragraph" w:styleId="Titre9">
    <w:name w:val="heading 9"/>
    <w:basedOn w:val="Normal"/>
    <w:next w:val="Normal"/>
    <w:qFormat/>
    <w:pPr>
      <w:keepNext/>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En-tête1,E.e"/>
    <w:basedOn w:val="Normal"/>
    <w:link w:val="En-tteCar"/>
    <w:pPr>
      <w:tabs>
        <w:tab w:val="center" w:pos="4536"/>
        <w:tab w:val="right" w:pos="9072"/>
      </w:tabs>
    </w:pPr>
  </w:style>
  <w:style w:type="paragraph" w:styleId="Pieddepage">
    <w:name w:val="footer"/>
    <w:basedOn w:val="Normal"/>
    <w:pPr>
      <w:tabs>
        <w:tab w:val="center" w:pos="4536"/>
        <w:tab w:val="right" w:pos="9072"/>
      </w:tabs>
    </w:pPr>
  </w:style>
  <w:style w:type="character" w:styleId="Numrodepage">
    <w:name w:val="page number"/>
    <w:basedOn w:val="Policepardfaut"/>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styleId="Lgende">
    <w:name w:val="caption"/>
    <w:basedOn w:val="Normal"/>
    <w:next w:val="Normal"/>
    <w:qFormat/>
    <w:pPr>
      <w:spacing w:before="60" w:after="60"/>
    </w:pPr>
    <w:rPr>
      <w:i/>
      <w:iCs/>
      <w:sz w:val="16"/>
      <w:szCs w:val="16"/>
    </w:rPr>
  </w:style>
  <w:style w:type="paragraph" w:styleId="Corpsdetexte2">
    <w:name w:val="Body Text 2"/>
    <w:basedOn w:val="Normal"/>
    <w:pPr>
      <w:ind w:left="2835"/>
    </w:pPr>
    <w:rPr>
      <w:i/>
      <w:iCs/>
    </w:rPr>
  </w:style>
  <w:style w:type="paragraph" w:styleId="Corpsdetexte3">
    <w:name w:val="Body Text 3"/>
    <w:basedOn w:val="Normal"/>
    <w:pPr>
      <w:jc w:val="both"/>
    </w:pPr>
    <w:rPr>
      <w:sz w:val="16"/>
      <w:szCs w:val="16"/>
    </w:rPr>
  </w:style>
  <w:style w:type="paragraph" w:styleId="Corpsdetexte">
    <w:name w:val="Body Text"/>
    <w:basedOn w:val="Normal"/>
    <w:pPr>
      <w:jc w:val="both"/>
    </w:pPr>
    <w:rPr>
      <w:i/>
      <w:iCs/>
    </w:rPr>
  </w:style>
  <w:style w:type="paragraph" w:styleId="Retraitcorpsdetexte2">
    <w:name w:val="Body Text Indent 2"/>
    <w:basedOn w:val="Normal"/>
    <w:pPr>
      <w:ind w:left="2835"/>
    </w:pPr>
    <w:rPr>
      <w:rFonts w:ascii="Arial" w:hAnsi="Arial" w:cs="Arial"/>
      <w:b/>
      <w:bCs/>
      <w:i/>
      <w:iCs/>
      <w:sz w:val="16"/>
      <w:szCs w:val="16"/>
    </w:rPr>
  </w:style>
  <w:style w:type="paragraph" w:styleId="Notedebasdepage">
    <w:name w:val="footnote text"/>
    <w:basedOn w:val="Normal"/>
    <w:semiHidden/>
  </w:style>
  <w:style w:type="character" w:styleId="Appelnotedebasdep">
    <w:name w:val="footnote reference"/>
    <w:semiHidden/>
    <w:rPr>
      <w:vertAlign w:val="superscript"/>
    </w:rPr>
  </w:style>
  <w:style w:type="paragraph" w:styleId="Retraitcorpsdetexte3">
    <w:name w:val="Body Text Indent 3"/>
    <w:basedOn w:val="Normal"/>
    <w:pPr>
      <w:ind w:left="2268"/>
      <w:jc w:val="both"/>
    </w:pPr>
    <w:rPr>
      <w:rFonts w:ascii="Arial" w:hAnsi="Arial" w:cs="Arial"/>
      <w:i/>
      <w:iCs/>
      <w:sz w:val="16"/>
      <w:szCs w:val="16"/>
    </w:rPr>
  </w:style>
  <w:style w:type="character" w:styleId="Lienhypertexte">
    <w:name w:val="Hyperlink"/>
    <w:rPr>
      <w:color w:val="0000FF"/>
      <w:u w:val="single"/>
    </w:rPr>
  </w:style>
  <w:style w:type="table" w:styleId="Grilledutableau">
    <w:name w:val="Table Grid"/>
    <w:aliases w:val="CV1"/>
    <w:basedOn w:val="TableauNormal"/>
    <w:rsid w:val="00205E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rsid w:val="00067AF9"/>
    <w:rPr>
      <w:color w:val="800080"/>
      <w:u w:val="single"/>
    </w:rPr>
  </w:style>
  <w:style w:type="paragraph" w:styleId="Textedebulles">
    <w:name w:val="Balloon Text"/>
    <w:basedOn w:val="Normal"/>
    <w:semiHidden/>
    <w:rsid w:val="00937D70"/>
    <w:rPr>
      <w:rFonts w:ascii="Tahoma" w:hAnsi="Tahoma" w:cs="Tahoma"/>
      <w:sz w:val="16"/>
      <w:szCs w:val="16"/>
    </w:rPr>
  </w:style>
  <w:style w:type="character" w:styleId="Marquedecommentaire">
    <w:name w:val="annotation reference"/>
    <w:semiHidden/>
    <w:rsid w:val="002A7241"/>
    <w:rPr>
      <w:sz w:val="16"/>
      <w:szCs w:val="16"/>
    </w:rPr>
  </w:style>
  <w:style w:type="numbering" w:styleId="111111">
    <w:name w:val="Outline List 2"/>
    <w:rsid w:val="001945DF"/>
    <w:pPr>
      <w:numPr>
        <w:numId w:val="1"/>
      </w:numPr>
    </w:pPr>
  </w:style>
  <w:style w:type="paragraph" w:styleId="Commentaire">
    <w:name w:val="annotation text"/>
    <w:basedOn w:val="Normal"/>
    <w:semiHidden/>
    <w:rsid w:val="002A7241"/>
  </w:style>
  <w:style w:type="paragraph" w:styleId="Objetducommentaire">
    <w:name w:val="annotation subject"/>
    <w:basedOn w:val="Commentaire"/>
    <w:next w:val="Commentaire"/>
    <w:semiHidden/>
    <w:rsid w:val="002A7241"/>
    <w:rPr>
      <w:b/>
      <w:bCs/>
    </w:rPr>
  </w:style>
  <w:style w:type="paragraph" w:customStyle="1" w:styleId="styletitretableau">
    <w:name w:val="style titre tableau"/>
    <w:basedOn w:val="Normal"/>
    <w:rsid w:val="00591753"/>
    <w:pPr>
      <w:autoSpaceDE w:val="0"/>
      <w:autoSpaceDN w:val="0"/>
      <w:adjustRightInd w:val="0"/>
      <w:spacing w:after="120"/>
    </w:pPr>
    <w:rPr>
      <w:rFonts w:ascii="Arial" w:hAnsi="Arial" w:cs="Arial"/>
      <w:b/>
      <w:bCs/>
    </w:rPr>
  </w:style>
  <w:style w:type="paragraph" w:customStyle="1" w:styleId="CarCarCarCar">
    <w:name w:val="Car Car Car Car"/>
    <w:basedOn w:val="Normal"/>
    <w:rsid w:val="00E672A7"/>
    <w:pPr>
      <w:spacing w:after="160" w:line="240" w:lineRule="exact"/>
      <w:ind w:left="539" w:firstLine="578"/>
    </w:pPr>
    <w:rPr>
      <w:rFonts w:ascii="Verdana" w:hAnsi="Verdana"/>
      <w:lang w:val="en-US" w:eastAsia="en-US"/>
    </w:rPr>
  </w:style>
  <w:style w:type="paragraph" w:customStyle="1" w:styleId="CarCarCar">
    <w:name w:val="Car Car Car"/>
    <w:basedOn w:val="Normal"/>
    <w:rsid w:val="0013620F"/>
    <w:pPr>
      <w:spacing w:after="160" w:line="240" w:lineRule="exact"/>
      <w:ind w:left="539" w:firstLine="578"/>
    </w:pPr>
    <w:rPr>
      <w:rFonts w:ascii="Verdana" w:hAnsi="Verdana"/>
      <w:lang w:val="en-US" w:eastAsia="en-US"/>
    </w:rPr>
  </w:style>
  <w:style w:type="paragraph" w:customStyle="1" w:styleId="Titre10">
    <w:name w:val="Titre1"/>
    <w:basedOn w:val="Normal"/>
    <w:rsid w:val="0013620F"/>
    <w:pPr>
      <w:shd w:val="clear" w:color="auto" w:fill="E6E6E6"/>
      <w:spacing w:before="120" w:after="120"/>
      <w:jc w:val="center"/>
    </w:pPr>
    <w:rPr>
      <w:rFonts w:ascii="Arial" w:eastAsia="SimSun" w:hAnsi="Arial"/>
      <w:b/>
      <w:caps/>
      <w:sz w:val="24"/>
      <w:szCs w:val="24"/>
      <w:lang w:eastAsia="zh-CN"/>
    </w:rPr>
  </w:style>
  <w:style w:type="character" w:customStyle="1" w:styleId="En-tteCar">
    <w:name w:val="En-tête Car"/>
    <w:aliases w:val="En-tête1 Car,E.e Car"/>
    <w:link w:val="En-tte"/>
    <w:rsid w:val="00B461E1"/>
    <w:rPr>
      <w:lang w:val="fr-FR" w:eastAsia="fr-FR" w:bidi="ar-SA"/>
    </w:rPr>
  </w:style>
  <w:style w:type="paragraph" w:styleId="Paragraphedeliste">
    <w:name w:val="List Paragraph"/>
    <w:basedOn w:val="Normal"/>
    <w:uiPriority w:val="34"/>
    <w:qFormat/>
    <w:rsid w:val="008D33EC"/>
    <w:pPr>
      <w:ind w:left="708"/>
    </w:pPr>
  </w:style>
  <w:style w:type="paragraph" w:styleId="Rvision">
    <w:name w:val="Revision"/>
    <w:hidden/>
    <w:uiPriority w:val="99"/>
    <w:semiHidden/>
    <w:rsid w:val="003800F2"/>
  </w:style>
  <w:style w:type="character" w:styleId="Mention">
    <w:name w:val="Mention"/>
    <w:basedOn w:val="Policepardfaut"/>
    <w:uiPriority w:val="99"/>
    <w:unhideWhenUsed/>
    <w:rsid w:val="00F52779"/>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46047771">
      <w:bodyDiv w:val="1"/>
      <w:marLeft w:val="0"/>
      <w:marRight w:val="0"/>
      <w:marTop w:val="0"/>
      <w:marBottom w:val="0"/>
      <w:divBdr>
        <w:top w:val="none" w:sz="0" w:space="0" w:color="auto"/>
        <w:left w:val="none" w:sz="0" w:space="0" w:color="auto"/>
        <w:bottom w:val="none" w:sz="0" w:space="0" w:color="auto"/>
        <w:right w:val="none" w:sz="0" w:space="0" w:color="auto"/>
      </w:divBdr>
    </w:div>
    <w:div w:id="725563498">
      <w:bodyDiv w:val="1"/>
      <w:marLeft w:val="0"/>
      <w:marRight w:val="0"/>
      <w:marTop w:val="0"/>
      <w:marBottom w:val="0"/>
      <w:divBdr>
        <w:top w:val="none" w:sz="0" w:space="0" w:color="auto"/>
        <w:left w:val="none" w:sz="0" w:space="0" w:color="auto"/>
        <w:bottom w:val="none" w:sz="0" w:space="0" w:color="auto"/>
        <w:right w:val="none" w:sz="0" w:space="0" w:color="auto"/>
      </w:divBdr>
    </w:div>
    <w:div w:id="1045251684">
      <w:bodyDiv w:val="1"/>
      <w:marLeft w:val="0"/>
      <w:marRight w:val="0"/>
      <w:marTop w:val="0"/>
      <w:marBottom w:val="0"/>
      <w:divBdr>
        <w:top w:val="none" w:sz="0" w:space="0" w:color="auto"/>
        <w:left w:val="none" w:sz="0" w:space="0" w:color="auto"/>
        <w:bottom w:val="none" w:sz="0" w:space="0" w:color="auto"/>
        <w:right w:val="none" w:sz="0" w:space="0" w:color="auto"/>
      </w:divBdr>
    </w:div>
    <w:div w:id="16878312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microsoft.com/office/2011/relationships/people" Target="peop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07882D-63D7-4108-812E-C6D9F63769B3}">
  <ds:schemaRefs>
    <ds:schemaRef ds:uri="http://schemas.openxmlformats.org/officeDocument/2006/bibliography"/>
  </ds:schemaRefs>
</ds:datastoreItem>
</file>

<file path=docMetadata/LabelInfo.xml><?xml version="1.0" encoding="utf-8"?>
<clbl:labelList xmlns:clbl="http://schemas.microsoft.com/office/2020/mipLabelMetadata">
  <clbl:label id="{55a8600f-4ee6-4bb5-8f14-53589536b6df}" enabled="0" method="" siteId="{55a8600f-4ee6-4bb5-8f14-53589536b6df}" removed="1"/>
</clbl:labelList>
</file>

<file path=docProps/app.xml><?xml version="1.0" encoding="utf-8"?>
<Properties xmlns="http://schemas.openxmlformats.org/officeDocument/2006/extended-properties" xmlns:vt="http://schemas.openxmlformats.org/officeDocument/2006/docPropsVTypes">
  <Template>Normal</Template>
  <TotalTime>18</TotalTime>
  <Pages>7</Pages>
  <Words>1278</Words>
  <Characters>7033</Characters>
  <Application>Microsoft Office Word</Application>
  <DocSecurity>0</DocSecurity>
  <Lines>58</Lines>
  <Paragraphs>16</Paragraphs>
  <ScaleCrop>false</ScaleCrop>
  <Company>ANPE</Company>
  <LinksUpToDate>false</LinksUpToDate>
  <CharactersWithSpaces>8295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CADRE DE REPONSE N°1 POUR L’ETABLISSEMENT DE LA PROPOSITION PEDAGOGIQUE</dc:title>
  <dc:subject/>
  <dc:creator>sabrina.pastor</dc:creator>
  <cp:keywords/>
  <cp:lastModifiedBy>LANDRE Lucienne</cp:lastModifiedBy>
  <cp:revision>7</cp:revision>
  <cp:lastPrinted>2019-04-09T11:39:00Z</cp:lastPrinted>
  <dcterms:created xsi:type="dcterms:W3CDTF">2025-01-21T09:09:00Z</dcterms:created>
  <dcterms:modified xsi:type="dcterms:W3CDTF">2025-06-16T19:37:00Z</dcterms:modified>
</cp:coreProperties>
</file>